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41F52" w14:textId="42978ECB" w:rsidR="00C45FB6" w:rsidRDefault="00C45FB6">
      <w:pPr>
        <w:tabs>
          <w:tab w:val="left" w:pos="6675"/>
        </w:tabs>
        <w:rPr>
          <w:ins w:id="1" w:author="Admin" w:date="2024-02-07T12:18:00Z"/>
          <w:b/>
          <w:bCs/>
          <w:sz w:val="24"/>
          <w:szCs w:val="24"/>
          <w:u w:val="single"/>
        </w:rPr>
        <w:pPrChange w:id="2" w:author="Admin" w:date="2024-02-22T12:06:00Z">
          <w:pPr>
            <w:jc w:val="center"/>
          </w:pPr>
        </w:pPrChange>
      </w:pPr>
    </w:p>
    <w:p w14:paraId="25DCD123" w14:textId="7CFF6008" w:rsidR="002E6B76" w:rsidRPr="00E40CF5" w:rsidRDefault="00AA0CB0" w:rsidP="00E40CF5">
      <w:pPr>
        <w:jc w:val="center"/>
        <w:rPr>
          <w:b/>
          <w:bCs/>
          <w:sz w:val="24"/>
          <w:szCs w:val="24"/>
          <w:u w:val="single"/>
          <w:rPrChange w:id="3" w:author="Admin" w:date="2024-02-07T12:05:00Z">
            <w:rPr>
              <w:b/>
              <w:bCs/>
              <w:sz w:val="28"/>
              <w:szCs w:val="28"/>
              <w:u w:val="single"/>
            </w:rPr>
          </w:rPrChange>
        </w:rPr>
      </w:pPr>
      <w:r w:rsidRPr="00E40CF5">
        <w:rPr>
          <w:b/>
          <w:bCs/>
          <w:sz w:val="24"/>
          <w:szCs w:val="24"/>
          <w:u w:val="single"/>
          <w:rPrChange w:id="4" w:author="Admin" w:date="2024-02-07T12:05:00Z">
            <w:rPr>
              <w:b/>
              <w:bCs/>
              <w:sz w:val="28"/>
              <w:szCs w:val="28"/>
              <w:u w:val="single"/>
            </w:rPr>
          </w:rPrChange>
        </w:rPr>
        <w:t xml:space="preserve">PŘIHLÁŠKA NA </w:t>
      </w:r>
      <w:r w:rsidR="00040895" w:rsidRPr="00E40CF5">
        <w:rPr>
          <w:b/>
          <w:bCs/>
          <w:sz w:val="24"/>
          <w:szCs w:val="24"/>
          <w:u w:val="single"/>
          <w:rPrChange w:id="5" w:author="Admin" w:date="2024-02-07T12:05:00Z">
            <w:rPr>
              <w:b/>
              <w:bCs/>
              <w:sz w:val="28"/>
              <w:szCs w:val="28"/>
              <w:u w:val="single"/>
            </w:rPr>
          </w:rPrChange>
        </w:rPr>
        <w:t>KOMUNITNÍ TÁBOR v rámci projektu OPZ+ v MAS Podchlumí</w:t>
      </w:r>
    </w:p>
    <w:p w14:paraId="234FF9A5" w14:textId="5249922D" w:rsidR="00AA0CB0" w:rsidRDefault="00AA0CB0" w:rsidP="00E53CB9">
      <w:pPr>
        <w:spacing w:line="240" w:lineRule="auto"/>
        <w:jc w:val="center"/>
        <w:rPr>
          <w:ins w:id="6" w:author="Admin" w:date="2024-02-07T12:51:00Z"/>
          <w:b/>
          <w:sz w:val="24"/>
          <w:szCs w:val="24"/>
        </w:rPr>
      </w:pPr>
      <w:r w:rsidRPr="002E6B76">
        <w:rPr>
          <w:b/>
          <w:sz w:val="24"/>
          <w:szCs w:val="24"/>
        </w:rPr>
        <w:t xml:space="preserve">Termín a místo </w:t>
      </w:r>
      <w:r w:rsidR="00040895">
        <w:rPr>
          <w:b/>
          <w:sz w:val="24"/>
          <w:szCs w:val="24"/>
        </w:rPr>
        <w:t xml:space="preserve">komunitního </w:t>
      </w:r>
      <w:r w:rsidRPr="002E6B76">
        <w:rPr>
          <w:b/>
          <w:sz w:val="24"/>
          <w:szCs w:val="24"/>
        </w:rPr>
        <w:t xml:space="preserve">tábora </w:t>
      </w:r>
      <w:r w:rsidR="007D2C9E" w:rsidRPr="007D2C9E">
        <w:rPr>
          <w:b/>
          <w:bCs/>
          <w:iCs/>
          <w:sz w:val="24"/>
          <w:szCs w:val="24"/>
        </w:rPr>
        <w:t>v roce 202</w:t>
      </w:r>
      <w:r w:rsidR="0073642F">
        <w:rPr>
          <w:b/>
          <w:bCs/>
          <w:iCs/>
          <w:sz w:val="24"/>
          <w:szCs w:val="24"/>
        </w:rPr>
        <w:t>5</w:t>
      </w:r>
      <w:r w:rsidR="007D2C9E" w:rsidRPr="002E6B76">
        <w:rPr>
          <w:i/>
          <w:sz w:val="24"/>
          <w:szCs w:val="24"/>
        </w:rPr>
        <w:t xml:space="preserve"> </w:t>
      </w:r>
      <w:r w:rsidRPr="002E6B76">
        <w:rPr>
          <w:i/>
          <w:sz w:val="24"/>
          <w:szCs w:val="24"/>
        </w:rPr>
        <w:t>(zakroužkujte dané číslo)</w:t>
      </w:r>
      <w:r w:rsidRPr="002E6B76">
        <w:rPr>
          <w:b/>
          <w:sz w:val="24"/>
          <w:szCs w:val="24"/>
        </w:rPr>
        <w:t>:</w:t>
      </w:r>
    </w:p>
    <w:tbl>
      <w:tblPr>
        <w:tblStyle w:val="Mkatabulky"/>
        <w:tblW w:w="10353" w:type="dxa"/>
        <w:tblLook w:val="04A0" w:firstRow="1" w:lastRow="0" w:firstColumn="1" w:lastColumn="0" w:noHBand="0" w:noVBand="1"/>
      </w:tblPr>
      <w:tblGrid>
        <w:gridCol w:w="538"/>
        <w:gridCol w:w="1563"/>
        <w:gridCol w:w="512"/>
        <w:gridCol w:w="2571"/>
        <w:gridCol w:w="512"/>
        <w:gridCol w:w="1840"/>
        <w:gridCol w:w="538"/>
        <w:gridCol w:w="2279"/>
      </w:tblGrid>
      <w:tr w:rsidR="000A5B63" w14:paraId="263483C0" w14:textId="77777777" w:rsidTr="00D63215">
        <w:trPr>
          <w:trHeight w:val="652"/>
          <w:ins w:id="7" w:author="Admin" w:date="2024-02-07T12:52:00Z"/>
        </w:trPr>
        <w:tc>
          <w:tcPr>
            <w:tcW w:w="0" w:type="auto"/>
          </w:tcPr>
          <w:p w14:paraId="1FF98358" w14:textId="20113124" w:rsidR="00042D8E" w:rsidRPr="0065119F" w:rsidRDefault="00042D8E" w:rsidP="000A5B63">
            <w:pPr>
              <w:rPr>
                <w:ins w:id="8" w:author="Admin" w:date="2024-02-07T13:02:00Z"/>
                <w:rFonts w:ascii="Calibri" w:hAnsi="Calibri" w:cs="Calibri"/>
                <w:color w:val="000000"/>
              </w:rPr>
            </w:pPr>
            <w:ins w:id="9" w:author="Admin" w:date="2024-02-07T13:03:00Z">
              <w:r w:rsidRPr="0065119F">
                <w:rPr>
                  <w:rFonts w:ascii="Calibri" w:hAnsi="Calibri" w:cs="Calibri"/>
                  <w:color w:val="000000"/>
                </w:rPr>
                <w:t>1.</w:t>
              </w:r>
            </w:ins>
          </w:p>
        </w:tc>
        <w:tc>
          <w:tcPr>
            <w:tcW w:w="0" w:type="auto"/>
          </w:tcPr>
          <w:p w14:paraId="76E1902B" w14:textId="368710F9" w:rsidR="000A5B63" w:rsidRDefault="000A5B63" w:rsidP="000A5B63">
            <w:pPr>
              <w:rPr>
                <w:rFonts w:ascii="Calibri" w:hAnsi="Calibri" w:cs="Calibri"/>
              </w:rPr>
            </w:pPr>
            <w:r w:rsidRPr="000A5B63">
              <w:rPr>
                <w:rFonts w:ascii="Calibri" w:hAnsi="Calibri" w:cs="Calibri"/>
              </w:rPr>
              <w:t>30.6. - 4.7.</w:t>
            </w:r>
          </w:p>
          <w:p w14:paraId="74024677" w14:textId="7C5C2AC4" w:rsidR="00042D8E" w:rsidRPr="000A6A88" w:rsidRDefault="000A5B63" w:rsidP="000A5B63">
            <w:pPr>
              <w:rPr>
                <w:ins w:id="10" w:author="Admin" w:date="2024-02-07T12:52:00Z"/>
                <w:rFonts w:ascii="Calibri" w:hAnsi="Calibri" w:cs="Calibri"/>
                <w:rPrChange w:id="11" w:author="Admin" w:date="2024-02-07T13:08:00Z">
                  <w:rPr>
                    <w:ins w:id="12" w:author="Admin" w:date="2024-02-07T12:52:00Z"/>
                    <w:b/>
                    <w:bCs/>
                    <w:u w:val="single"/>
                  </w:rPr>
                </w:rPrChange>
              </w:rPr>
            </w:pPr>
            <w:r w:rsidRPr="000A5B63">
              <w:rPr>
                <w:rFonts w:ascii="Calibri" w:hAnsi="Calibri" w:cs="Calibri"/>
              </w:rPr>
              <w:t xml:space="preserve">ZŠ </w:t>
            </w:r>
            <w:proofErr w:type="spellStart"/>
            <w:r w:rsidRPr="000A5B63">
              <w:rPr>
                <w:rFonts w:ascii="Calibri" w:hAnsi="Calibri" w:cs="Calibri"/>
              </w:rPr>
              <w:t>Chodovice</w:t>
            </w:r>
            <w:proofErr w:type="spellEnd"/>
          </w:p>
        </w:tc>
        <w:tc>
          <w:tcPr>
            <w:tcW w:w="0" w:type="auto"/>
          </w:tcPr>
          <w:p w14:paraId="34671266" w14:textId="27A71E48" w:rsidR="00042D8E" w:rsidRPr="0065119F" w:rsidRDefault="00042D8E" w:rsidP="000A5B63">
            <w:pPr>
              <w:rPr>
                <w:ins w:id="13" w:author="Admin" w:date="2024-02-07T13:02:00Z"/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  <w:rPrChange w:id="14" w:author="Admin" w:date="2024-02-07T13:08:00Z">
                  <w:rPr>
                    <w:ins w:id="15" w:author="Admin" w:date="2024-02-07T13:02:00Z"/>
                    <w:rFonts w:ascii="Calibri" w:eastAsia="Times New Roman" w:hAnsi="Calibri" w:cs="Calibri"/>
                    <w:color w:val="000000"/>
                    <w:lang w:eastAsia="cs-CZ"/>
                  </w:rPr>
                </w:rPrChange>
              </w:rPr>
            </w:pPr>
            <w:ins w:id="16" w:author="Admin" w:date="2024-02-07T13:05:00Z">
              <w:r w:rsidRPr="0065119F">
                <w:rPr>
                  <w:rFonts w:ascii="Calibri" w:eastAsia="Times New Roman" w:hAnsi="Calibri" w:cs="Calibri"/>
                  <w:color w:val="000000"/>
                  <w:sz w:val="22"/>
                  <w:szCs w:val="22"/>
                  <w:lang w:eastAsia="cs-CZ"/>
                </w:rPr>
                <w:t>2</w:t>
              </w:r>
            </w:ins>
            <w:ins w:id="17" w:author="Admin" w:date="2024-02-07T13:03:00Z">
              <w:r w:rsidRPr="0065119F">
                <w:rPr>
                  <w:rFonts w:ascii="Calibri" w:eastAsia="Times New Roman" w:hAnsi="Calibri" w:cs="Calibri"/>
                  <w:color w:val="000000"/>
                  <w:lang w:eastAsia="cs-CZ"/>
                </w:rPr>
                <w:t>.</w:t>
              </w:r>
            </w:ins>
          </w:p>
        </w:tc>
        <w:tc>
          <w:tcPr>
            <w:tcW w:w="0" w:type="auto"/>
            <w:vAlign w:val="bottom"/>
          </w:tcPr>
          <w:p w14:paraId="5B7DC6EF" w14:textId="77777777" w:rsidR="000A5B63" w:rsidRDefault="000A5B63" w:rsidP="000A5B63">
            <w:pPr>
              <w:rPr>
                <w:rFonts w:ascii="Calibri" w:hAnsi="Calibri" w:cs="Calibri"/>
              </w:rPr>
            </w:pPr>
            <w:r w:rsidRPr="000A5B63">
              <w:rPr>
                <w:rFonts w:ascii="Calibri" w:hAnsi="Calibri" w:cs="Calibri"/>
              </w:rPr>
              <w:t>30.6. - 4.7.</w:t>
            </w:r>
          </w:p>
          <w:p w14:paraId="16562949" w14:textId="626AB28C" w:rsidR="00042D8E" w:rsidRPr="0065119F" w:rsidRDefault="000A5B63" w:rsidP="000A5B63">
            <w:pPr>
              <w:rPr>
                <w:ins w:id="18" w:author="Admin" w:date="2024-02-07T12:52:00Z"/>
                <w:rFonts w:ascii="Calibri" w:hAnsi="Calibri" w:cs="Calibri"/>
                <w:sz w:val="22"/>
                <w:szCs w:val="22"/>
                <w:rPrChange w:id="19" w:author="Admin" w:date="2024-02-07T13:08:00Z">
                  <w:rPr>
                    <w:ins w:id="20" w:author="Admin" w:date="2024-02-07T12:52:00Z"/>
                    <w:b/>
                    <w:bCs/>
                    <w:u w:val="single"/>
                  </w:rPr>
                </w:rPrChange>
              </w:rPr>
            </w:pPr>
            <w:r w:rsidRPr="000A5B63">
              <w:rPr>
                <w:rFonts w:ascii="Calibri" w:hAnsi="Calibri" w:cs="Calibri"/>
              </w:rPr>
              <w:t xml:space="preserve">ZŠ </w:t>
            </w:r>
            <w:r>
              <w:rPr>
                <w:rFonts w:ascii="Calibri" w:hAnsi="Calibri" w:cs="Calibri"/>
              </w:rPr>
              <w:t>Komenského/Hořice</w:t>
            </w:r>
          </w:p>
        </w:tc>
        <w:tc>
          <w:tcPr>
            <w:tcW w:w="0" w:type="auto"/>
          </w:tcPr>
          <w:p w14:paraId="47FD6243" w14:textId="4ACF6812" w:rsidR="00042D8E" w:rsidRPr="0065119F" w:rsidRDefault="00042D8E" w:rsidP="000A5B63">
            <w:pPr>
              <w:rPr>
                <w:ins w:id="21" w:author="Admin" w:date="2024-02-07T13:02:00Z"/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  <w:rPrChange w:id="22" w:author="Admin" w:date="2024-02-07T13:08:00Z">
                  <w:rPr>
                    <w:ins w:id="23" w:author="Admin" w:date="2024-02-07T13:02:00Z"/>
                    <w:rFonts w:ascii="Calibri" w:eastAsia="Times New Roman" w:hAnsi="Calibri" w:cs="Calibri"/>
                    <w:color w:val="000000"/>
                    <w:lang w:eastAsia="cs-CZ"/>
                  </w:rPr>
                </w:rPrChange>
              </w:rPr>
            </w:pPr>
            <w:ins w:id="24" w:author="Admin" w:date="2024-02-07T13:05:00Z">
              <w:r w:rsidRPr="0065119F">
                <w:rPr>
                  <w:rFonts w:ascii="Calibri" w:eastAsia="Times New Roman" w:hAnsi="Calibri" w:cs="Calibri"/>
                  <w:color w:val="000000"/>
                  <w:sz w:val="22"/>
                  <w:szCs w:val="22"/>
                  <w:lang w:eastAsia="cs-CZ"/>
                </w:rPr>
                <w:t>3.</w:t>
              </w:r>
            </w:ins>
          </w:p>
        </w:tc>
        <w:tc>
          <w:tcPr>
            <w:tcW w:w="0" w:type="auto"/>
          </w:tcPr>
          <w:p w14:paraId="462DE3D6" w14:textId="2E21C415" w:rsidR="00042D8E" w:rsidRPr="00042D8E" w:rsidRDefault="00042D8E" w:rsidP="000A5B63">
            <w:pPr>
              <w:rPr>
                <w:ins w:id="25" w:author="Admin" w:date="2024-02-07T12:53:00Z"/>
                <w:rFonts w:ascii="Calibri" w:eastAsia="Times New Roman" w:hAnsi="Calibri" w:cs="Calibri"/>
                <w:color w:val="000000"/>
                <w:lang w:eastAsia="cs-CZ"/>
                <w:rPrChange w:id="26" w:author="Admin" w:date="2024-02-07T13:08:00Z">
                  <w:rPr>
                    <w:ins w:id="27" w:author="Admin" w:date="2024-02-07T12:53:00Z"/>
                    <w:rFonts w:ascii="Calibri" w:eastAsia="Times New Roman" w:hAnsi="Calibri" w:cs="Calibri"/>
                    <w:color w:val="000000"/>
                    <w:sz w:val="20"/>
                    <w:szCs w:val="20"/>
                    <w:lang w:eastAsia="cs-CZ"/>
                  </w:rPr>
                </w:rPrChange>
              </w:rPr>
            </w:pPr>
            <w:ins w:id="28" w:author="Admin" w:date="2024-02-07T13:01:00Z">
              <w:r w:rsidRPr="0065119F">
                <w:rPr>
                  <w:rFonts w:ascii="Calibri" w:eastAsia="Times New Roman" w:hAnsi="Calibri" w:cs="Calibri"/>
                  <w:color w:val="000000"/>
                  <w:lang w:eastAsia="cs-CZ"/>
                </w:rPr>
                <w:t xml:space="preserve">  </w:t>
              </w:r>
            </w:ins>
            <w:r w:rsidRPr="00042D8E">
              <w:rPr>
                <w:rFonts w:ascii="Calibri" w:eastAsia="Times New Roman" w:hAnsi="Calibri" w:cs="Calibri"/>
                <w:color w:val="000000"/>
                <w:lang w:eastAsia="cs-CZ"/>
              </w:rPr>
              <w:t>7.7. -11.7.</w:t>
            </w:r>
          </w:p>
          <w:p w14:paraId="027A9849" w14:textId="46531B9B" w:rsidR="00042D8E" w:rsidRPr="0065119F" w:rsidRDefault="00042D8E" w:rsidP="000A5B63">
            <w:pPr>
              <w:rPr>
                <w:ins w:id="29" w:author="Admin" w:date="2024-02-07T12:52:00Z"/>
                <w:rFonts w:ascii="Calibri" w:hAnsi="Calibri" w:cs="Calibri"/>
                <w:sz w:val="22"/>
                <w:szCs w:val="22"/>
                <w:rPrChange w:id="30" w:author="Admin" w:date="2024-02-07T13:08:00Z">
                  <w:rPr>
                    <w:ins w:id="31" w:author="Admin" w:date="2024-02-07T12:52:00Z"/>
                    <w:b/>
                    <w:bCs/>
                    <w:u w:val="single"/>
                  </w:rPr>
                </w:rPrChange>
              </w:rPr>
            </w:pPr>
            <w:ins w:id="32" w:author="Admin" w:date="2024-02-07T13:01:00Z">
              <w:r w:rsidRPr="0065119F">
                <w:rPr>
                  <w:rFonts w:ascii="Calibri" w:hAnsi="Calibri" w:cs="Calibri"/>
                  <w:rPrChange w:id="33" w:author="Admin" w:date="2024-02-07T13:08:00Z">
                    <w:rPr/>
                  </w:rPrChange>
                </w:rPr>
                <w:t xml:space="preserve">   </w:t>
              </w:r>
            </w:ins>
            <w:ins w:id="34" w:author="Admin" w:date="2024-02-07T12:54:00Z">
              <w:r w:rsidRPr="0065119F">
                <w:rPr>
                  <w:rFonts w:ascii="Calibri" w:hAnsi="Calibri" w:cs="Calibri"/>
                  <w:rPrChange w:id="35" w:author="Admin" w:date="2024-02-07T13:08:00Z">
                    <w:rPr>
                      <w:b/>
                      <w:bCs/>
                      <w:u w:val="single"/>
                    </w:rPr>
                  </w:rPrChange>
                </w:rPr>
                <w:t>Hořice/</w:t>
              </w:r>
            </w:ins>
            <w:r>
              <w:rPr>
                <w:rFonts w:ascii="Calibri" w:hAnsi="Calibri" w:cs="Calibri"/>
              </w:rPr>
              <w:t>Florbal</w:t>
            </w:r>
          </w:p>
        </w:tc>
        <w:tc>
          <w:tcPr>
            <w:tcW w:w="0" w:type="auto"/>
          </w:tcPr>
          <w:p w14:paraId="487C54D7" w14:textId="0FEE7A50" w:rsidR="00042D8E" w:rsidRPr="0065119F" w:rsidRDefault="00042D8E" w:rsidP="000A5B63">
            <w:pPr>
              <w:rPr>
                <w:ins w:id="36" w:author="Admin" w:date="2024-02-07T13:03:00Z"/>
                <w:rFonts w:ascii="Calibri" w:hAnsi="Calibri" w:cs="Calibri"/>
                <w:color w:val="000000"/>
                <w:sz w:val="22"/>
                <w:szCs w:val="22"/>
                <w:rPrChange w:id="37" w:author="Admin" w:date="2024-02-07T13:08:00Z">
                  <w:rPr>
                    <w:ins w:id="38" w:author="Admin" w:date="2024-02-07T13:03:00Z"/>
                    <w:rFonts w:ascii="Calibri" w:hAnsi="Calibri" w:cs="Calibri"/>
                    <w:color w:val="000000"/>
                  </w:rPr>
                </w:rPrChange>
              </w:rPr>
            </w:pPr>
            <w:ins w:id="39" w:author="Admin" w:date="2024-02-07T13:05:00Z">
              <w:r w:rsidRPr="0065119F">
                <w:rPr>
                  <w:rFonts w:ascii="Calibri" w:hAnsi="Calibri" w:cs="Calibri"/>
                  <w:color w:val="000000"/>
                  <w:sz w:val="22"/>
                  <w:szCs w:val="22"/>
                </w:rPr>
                <w:t>4.</w:t>
              </w:r>
            </w:ins>
          </w:p>
        </w:tc>
        <w:tc>
          <w:tcPr>
            <w:tcW w:w="2279" w:type="dxa"/>
          </w:tcPr>
          <w:p w14:paraId="18CD6C21" w14:textId="75FFE7E2" w:rsidR="00042D8E" w:rsidRPr="00134CF9" w:rsidRDefault="00134CF9" w:rsidP="000A5B63">
            <w:pPr>
              <w:rPr>
                <w:ins w:id="40" w:author="Admin" w:date="2024-02-07T12:53:00Z"/>
                <w:rFonts w:ascii="Calibri" w:eastAsia="Times New Roman" w:hAnsi="Calibri" w:cs="Calibri"/>
                <w:color w:val="000000"/>
                <w:lang w:eastAsia="cs-CZ"/>
                <w:rPrChange w:id="41" w:author="Admin" w:date="2024-02-07T13:08:00Z">
                  <w:rPr>
                    <w:ins w:id="42" w:author="Admin" w:date="2024-02-07T12:53:00Z"/>
                    <w:rFonts w:ascii="Calibri" w:hAnsi="Calibri" w:cs="Calibri"/>
                    <w:color w:val="000000"/>
                  </w:rPr>
                </w:rPrChange>
              </w:rPr>
            </w:pPr>
            <w:r w:rsidRPr="00042D8E">
              <w:rPr>
                <w:rFonts w:ascii="Calibri" w:eastAsia="Times New Roman" w:hAnsi="Calibri" w:cs="Calibri"/>
                <w:color w:val="000000"/>
                <w:lang w:eastAsia="cs-CZ"/>
              </w:rPr>
              <w:t>7.7. -11.7.</w:t>
            </w:r>
          </w:p>
          <w:p w14:paraId="3430D5ED" w14:textId="1A1DAEA8" w:rsidR="00042D8E" w:rsidRPr="0065119F" w:rsidRDefault="00134CF9" w:rsidP="000A5B63">
            <w:pPr>
              <w:rPr>
                <w:ins w:id="43" w:author="Admin" w:date="2024-02-07T12:52:00Z"/>
                <w:rFonts w:ascii="Calibri" w:hAnsi="Calibri" w:cs="Calibri"/>
                <w:sz w:val="22"/>
                <w:szCs w:val="22"/>
                <w:rPrChange w:id="44" w:author="Admin" w:date="2024-02-07T13:08:00Z">
                  <w:rPr>
                    <w:ins w:id="45" w:author="Admin" w:date="2024-02-07T12:52:00Z"/>
                    <w:b/>
                    <w:bCs/>
                    <w:u w:val="single"/>
                  </w:rPr>
                </w:rPrChange>
              </w:rPr>
            </w:pPr>
            <w:r w:rsidRPr="00BD550C">
              <w:rPr>
                <w:rFonts w:ascii="Calibri" w:eastAsia="Times New Roman" w:hAnsi="Calibri" w:cs="Calibri"/>
                <w:lang w:eastAsia="cs-CZ"/>
              </w:rPr>
              <w:t>Miletín</w:t>
            </w:r>
          </w:p>
        </w:tc>
      </w:tr>
      <w:tr w:rsidR="000A5B63" w14:paraId="7F446C3B" w14:textId="77777777" w:rsidTr="00D63215">
        <w:trPr>
          <w:trHeight w:val="635"/>
          <w:ins w:id="46" w:author="Admin" w:date="2024-02-07T12:52:00Z"/>
        </w:trPr>
        <w:tc>
          <w:tcPr>
            <w:tcW w:w="0" w:type="auto"/>
          </w:tcPr>
          <w:p w14:paraId="5B4BBCC3" w14:textId="530032DE" w:rsidR="00134CF9" w:rsidRPr="0065119F" w:rsidRDefault="00134CF9" w:rsidP="000A5B63">
            <w:pPr>
              <w:rPr>
                <w:ins w:id="47" w:author="Admin" w:date="2024-02-07T13:02:00Z"/>
                <w:rFonts w:ascii="Calibri" w:hAnsi="Calibri" w:cs="Calibri"/>
                <w:color w:val="000000"/>
              </w:rPr>
            </w:pPr>
            <w:ins w:id="48" w:author="Admin" w:date="2024-02-07T13:05:00Z">
              <w:r>
                <w:rPr>
                  <w:rFonts w:ascii="Calibri" w:hAnsi="Calibri" w:cs="Calibri"/>
                  <w:color w:val="000000"/>
                </w:rPr>
                <w:t>5.</w:t>
              </w:r>
            </w:ins>
          </w:p>
        </w:tc>
        <w:tc>
          <w:tcPr>
            <w:tcW w:w="0" w:type="auto"/>
            <w:vAlign w:val="bottom"/>
          </w:tcPr>
          <w:p w14:paraId="15118CAB" w14:textId="77777777" w:rsidR="00134CF9" w:rsidRDefault="00134CF9" w:rsidP="000A5B63">
            <w:pPr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7.7. -11.7.</w:t>
            </w:r>
            <w:ins w:id="49" w:author="Admin" w:date="2024-02-07T13:00:00Z">
              <w:r w:rsidRPr="0065119F">
                <w:rPr>
                  <w:rFonts w:ascii="Calibri" w:hAnsi="Calibri" w:cs="Calibri"/>
                  <w:rPrChange w:id="50" w:author="Admin" w:date="2024-02-07T13:08:00Z">
                    <w:rPr/>
                  </w:rPrChange>
                </w:rPr>
                <w:t xml:space="preserve">  </w:t>
              </w:r>
            </w:ins>
          </w:p>
          <w:p w14:paraId="1C9620F3" w14:textId="7EFC6DED" w:rsidR="00134CF9" w:rsidRPr="0065119F" w:rsidRDefault="00134CF9" w:rsidP="000A5B63">
            <w:pPr>
              <w:rPr>
                <w:ins w:id="51" w:author="Admin" w:date="2024-02-07T12:52:00Z"/>
                <w:rFonts w:ascii="Calibri" w:hAnsi="Calibri" w:cs="Calibri"/>
                <w:sz w:val="22"/>
                <w:szCs w:val="22"/>
                <w:rPrChange w:id="52" w:author="Admin" w:date="2024-02-07T13:08:00Z">
                  <w:rPr>
                    <w:ins w:id="53" w:author="Admin" w:date="2024-02-07T12:52:00Z"/>
                    <w:b/>
                    <w:bCs/>
                    <w:u w:val="single"/>
                  </w:rPr>
                </w:rPrChange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Žeretice</w:t>
            </w:r>
          </w:p>
        </w:tc>
        <w:tc>
          <w:tcPr>
            <w:tcW w:w="0" w:type="auto"/>
            <w:vAlign w:val="bottom"/>
          </w:tcPr>
          <w:p w14:paraId="4BB649DB" w14:textId="0D97DB8F" w:rsidR="00134CF9" w:rsidRPr="0065119F" w:rsidRDefault="00D63215" w:rsidP="000A5B63">
            <w:pPr>
              <w:rPr>
                <w:ins w:id="54" w:author="Admin" w:date="2024-02-07T13:02:00Z"/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  <w:rPrChange w:id="55" w:author="Admin" w:date="2024-02-07T13:08:00Z">
                  <w:rPr>
                    <w:ins w:id="56" w:author="Admin" w:date="2024-02-07T13:02:00Z"/>
                    <w:rFonts w:ascii="Calibri" w:eastAsia="Times New Roman" w:hAnsi="Calibri" w:cs="Calibri"/>
                    <w:color w:val="000000"/>
                    <w:lang w:eastAsia="cs-CZ"/>
                  </w:rPr>
                </w:rPrChange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6.</w:t>
            </w:r>
          </w:p>
        </w:tc>
        <w:tc>
          <w:tcPr>
            <w:tcW w:w="0" w:type="auto"/>
            <w:vAlign w:val="bottom"/>
          </w:tcPr>
          <w:p w14:paraId="5DBA73C4" w14:textId="77777777" w:rsidR="000A5B63" w:rsidRDefault="000A5B63" w:rsidP="000A5B63">
            <w:pPr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7.7. -11.7.</w:t>
            </w:r>
            <w:ins w:id="57" w:author="Admin" w:date="2024-02-07T13:00:00Z">
              <w:r w:rsidRPr="0065119F">
                <w:rPr>
                  <w:rFonts w:ascii="Calibri" w:hAnsi="Calibri" w:cs="Calibri"/>
                  <w:rPrChange w:id="58" w:author="Admin" w:date="2024-02-07T13:08:00Z">
                    <w:rPr/>
                  </w:rPrChange>
                </w:rPr>
                <w:t xml:space="preserve">  </w:t>
              </w:r>
            </w:ins>
          </w:p>
          <w:p w14:paraId="467AD774" w14:textId="54F80789" w:rsidR="00134CF9" w:rsidRPr="0065119F" w:rsidRDefault="000A5B63" w:rsidP="000A5B63">
            <w:pPr>
              <w:rPr>
                <w:ins w:id="59" w:author="Admin" w:date="2024-02-07T12:52:00Z"/>
                <w:rFonts w:ascii="Calibri" w:hAnsi="Calibri" w:cs="Calibri"/>
                <w:b/>
                <w:bCs/>
                <w:sz w:val="22"/>
                <w:szCs w:val="22"/>
                <w:u w:val="single"/>
                <w:rPrChange w:id="60" w:author="Admin" w:date="2024-02-07T13:08:00Z">
                  <w:rPr>
                    <w:ins w:id="61" w:author="Admin" w:date="2024-02-07T12:52:00Z"/>
                    <w:b/>
                    <w:bCs/>
                    <w:u w:val="single"/>
                  </w:rPr>
                </w:rPrChange>
              </w:rPr>
            </w:pPr>
            <w:r>
              <w:rPr>
                <w:rFonts w:ascii="Calibri" w:hAnsi="Calibri" w:cs="Calibri"/>
              </w:rPr>
              <w:t>Dobrá Voda</w:t>
            </w:r>
          </w:p>
        </w:tc>
        <w:tc>
          <w:tcPr>
            <w:tcW w:w="0" w:type="auto"/>
            <w:vAlign w:val="bottom"/>
          </w:tcPr>
          <w:p w14:paraId="0AE7DAA6" w14:textId="64E91541" w:rsidR="00134CF9" w:rsidRPr="0065119F" w:rsidRDefault="00134CF9" w:rsidP="000A5B63">
            <w:pPr>
              <w:rPr>
                <w:ins w:id="62" w:author="Admin" w:date="2024-02-07T13:02:00Z"/>
                <w:rFonts w:ascii="Calibri" w:hAnsi="Calibri" w:cs="Calibri"/>
                <w:color w:val="000000"/>
                <w:sz w:val="22"/>
                <w:szCs w:val="22"/>
                <w:rPrChange w:id="63" w:author="Admin" w:date="2024-02-07T13:08:00Z">
                  <w:rPr>
                    <w:ins w:id="64" w:author="Admin" w:date="2024-02-07T13:02:00Z"/>
                    <w:rFonts w:ascii="Calibri" w:hAnsi="Calibri" w:cs="Calibri"/>
                    <w:color w:val="000000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0" w:type="auto"/>
          </w:tcPr>
          <w:p w14:paraId="6C84E593" w14:textId="74F0DF5B" w:rsidR="000A5B63" w:rsidRPr="000A5B63" w:rsidRDefault="00134CF9" w:rsidP="000A5B63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ins w:id="65" w:author="Admin" w:date="2024-02-07T13:01:00Z">
              <w:r w:rsidRPr="0065119F">
                <w:rPr>
                  <w:rFonts w:ascii="Calibri" w:hAnsi="Calibri" w:cs="Calibri"/>
                  <w:color w:val="000000"/>
                </w:rPr>
                <w:t xml:space="preserve">  </w:t>
              </w:r>
            </w:ins>
            <w:r w:rsidR="000A5B63" w:rsidRPr="00042D8E">
              <w:rPr>
                <w:rFonts w:ascii="Calibri" w:eastAsia="Times New Roman" w:hAnsi="Calibri" w:cs="Calibri"/>
                <w:color w:val="000000"/>
                <w:lang w:eastAsia="cs-CZ"/>
              </w:rPr>
              <w:t>7.7. -11.7.</w:t>
            </w:r>
          </w:p>
          <w:p w14:paraId="71A85A6C" w14:textId="416835D5" w:rsidR="00134CF9" w:rsidRPr="0065119F" w:rsidRDefault="000A5B63" w:rsidP="000A5B63">
            <w:pPr>
              <w:rPr>
                <w:ins w:id="66" w:author="Admin" w:date="2024-02-07T12:52:00Z"/>
                <w:rFonts w:ascii="Calibri" w:hAnsi="Calibri" w:cs="Calibri"/>
                <w:b/>
                <w:bCs/>
                <w:sz w:val="22"/>
                <w:szCs w:val="22"/>
                <w:u w:val="single"/>
                <w:rPrChange w:id="67" w:author="Admin" w:date="2024-02-07T13:08:00Z">
                  <w:rPr>
                    <w:ins w:id="68" w:author="Admin" w:date="2024-02-07T12:52:00Z"/>
                    <w:b/>
                    <w:bCs/>
                    <w:u w:val="single"/>
                  </w:rPr>
                </w:rPrChange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Volanice</w:t>
            </w:r>
          </w:p>
        </w:tc>
        <w:tc>
          <w:tcPr>
            <w:tcW w:w="0" w:type="auto"/>
          </w:tcPr>
          <w:p w14:paraId="0928A891" w14:textId="43542184" w:rsidR="00134CF9" w:rsidRPr="0065119F" w:rsidRDefault="00134CF9" w:rsidP="000A5B63">
            <w:pPr>
              <w:rPr>
                <w:ins w:id="69" w:author="Admin" w:date="2024-02-07T13:03:00Z"/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  <w:rPrChange w:id="70" w:author="Admin" w:date="2024-02-07T13:08:00Z">
                  <w:rPr>
                    <w:ins w:id="71" w:author="Admin" w:date="2024-02-07T13:03:00Z"/>
                    <w:rFonts w:ascii="Calibri" w:eastAsia="Times New Roman" w:hAnsi="Calibri" w:cs="Calibri"/>
                    <w:color w:val="000000"/>
                    <w:lang w:eastAsia="cs-CZ"/>
                  </w:rPr>
                </w:rPrChange>
              </w:rPr>
            </w:pPr>
            <w:ins w:id="72" w:author="Admin" w:date="2024-02-07T13:05:00Z">
              <w:r w:rsidRPr="0065119F">
                <w:rPr>
                  <w:rFonts w:ascii="Calibri" w:eastAsia="Times New Roman" w:hAnsi="Calibri" w:cs="Calibri"/>
                  <w:color w:val="000000"/>
                  <w:sz w:val="22"/>
                  <w:szCs w:val="22"/>
                  <w:lang w:eastAsia="cs-CZ"/>
                </w:rPr>
                <w:t>8</w:t>
              </w:r>
            </w:ins>
            <w:ins w:id="73" w:author="Admin" w:date="2024-02-07T13:03:00Z">
              <w:r w:rsidRPr="0065119F">
                <w:rPr>
                  <w:rFonts w:ascii="Calibri" w:eastAsia="Times New Roman" w:hAnsi="Calibri" w:cs="Calibri"/>
                  <w:color w:val="000000"/>
                  <w:lang w:eastAsia="cs-CZ"/>
                </w:rPr>
                <w:t>.</w:t>
              </w:r>
            </w:ins>
          </w:p>
        </w:tc>
        <w:tc>
          <w:tcPr>
            <w:tcW w:w="2279" w:type="dxa"/>
          </w:tcPr>
          <w:p w14:paraId="758E872B" w14:textId="6DA4C6D7" w:rsidR="000A5B63" w:rsidRPr="00B31251" w:rsidRDefault="000A5B63" w:rsidP="000A5B63">
            <w:pPr>
              <w:rPr>
                <w:rFonts w:ascii="Calibri" w:hAnsi="Calibri" w:cs="Calibri"/>
              </w:rPr>
            </w:pPr>
            <w:r w:rsidRPr="00B31251">
              <w:rPr>
                <w:rFonts w:ascii="Calibri" w:hAnsi="Calibri" w:cs="Calibri"/>
              </w:rPr>
              <w:t>21.7. - 25.7.</w:t>
            </w:r>
          </w:p>
          <w:p w14:paraId="62A1E6E8" w14:textId="4674452C" w:rsidR="00134CF9" w:rsidRPr="0065119F" w:rsidRDefault="000A5B63" w:rsidP="000A5B63">
            <w:pPr>
              <w:rPr>
                <w:ins w:id="74" w:author="Admin" w:date="2024-02-07T12:52:00Z"/>
                <w:rFonts w:ascii="Calibri" w:hAnsi="Calibri" w:cs="Calibri"/>
                <w:sz w:val="22"/>
                <w:szCs w:val="22"/>
                <w:rPrChange w:id="75" w:author="Admin" w:date="2024-02-07T13:08:00Z">
                  <w:rPr>
                    <w:ins w:id="76" w:author="Admin" w:date="2024-02-07T12:52:00Z"/>
                    <w:b/>
                    <w:bCs/>
                    <w:u w:val="single"/>
                  </w:rPr>
                </w:rPrChange>
              </w:rPr>
            </w:pPr>
            <w:r w:rsidRPr="000A5B63">
              <w:rPr>
                <w:rFonts w:ascii="Calibri" w:hAnsi="Calibri" w:cs="Calibri"/>
                <w:sz w:val="22"/>
                <w:szCs w:val="22"/>
              </w:rPr>
              <w:t>Aeroklub Hořice</w:t>
            </w:r>
          </w:p>
        </w:tc>
      </w:tr>
      <w:tr w:rsidR="000A5B63" w14:paraId="62D1FD5D" w14:textId="77777777" w:rsidTr="00D63215">
        <w:trPr>
          <w:trHeight w:val="652"/>
          <w:ins w:id="77" w:author="Admin" w:date="2024-02-07T12:52:00Z"/>
        </w:trPr>
        <w:tc>
          <w:tcPr>
            <w:tcW w:w="0" w:type="auto"/>
          </w:tcPr>
          <w:p w14:paraId="17074C3C" w14:textId="1BE60C19" w:rsidR="00134CF9" w:rsidRDefault="00134CF9" w:rsidP="000A5B63">
            <w:pPr>
              <w:rPr>
                <w:ins w:id="78" w:author="Admin" w:date="2024-02-07T13:02:00Z"/>
                <w:rFonts w:ascii="Calibri" w:eastAsia="Times New Roman" w:hAnsi="Calibri" w:cs="Calibri"/>
                <w:color w:val="000000"/>
                <w:lang w:eastAsia="cs-CZ"/>
              </w:rPr>
            </w:pPr>
            <w:ins w:id="79" w:author="Admin" w:date="2024-02-07T13:05:00Z">
              <w:r>
                <w:rPr>
                  <w:rFonts w:ascii="Calibri" w:eastAsia="Times New Roman" w:hAnsi="Calibri" w:cs="Calibri"/>
                  <w:color w:val="000000"/>
                  <w:lang w:eastAsia="cs-CZ"/>
                </w:rPr>
                <w:t>9</w:t>
              </w:r>
            </w:ins>
            <w:ins w:id="80" w:author="Admin" w:date="2024-02-07T13:03:00Z">
              <w:r>
                <w:rPr>
                  <w:rFonts w:ascii="Calibri" w:eastAsia="Times New Roman" w:hAnsi="Calibri" w:cs="Calibri"/>
                  <w:color w:val="000000"/>
                  <w:lang w:eastAsia="cs-CZ"/>
                </w:rPr>
                <w:t>.</w:t>
              </w:r>
            </w:ins>
          </w:p>
        </w:tc>
        <w:tc>
          <w:tcPr>
            <w:tcW w:w="0" w:type="auto"/>
          </w:tcPr>
          <w:p w14:paraId="5A2E68B8" w14:textId="7AA15891" w:rsidR="00134CF9" w:rsidRPr="0065119F" w:rsidRDefault="00134CF9" w:rsidP="000A5B63">
            <w:pPr>
              <w:rPr>
                <w:rFonts w:ascii="Calibri" w:hAnsi="Calibri" w:cs="Calibri"/>
                <w:sz w:val="22"/>
                <w:szCs w:val="22"/>
              </w:rPr>
            </w:pPr>
            <w:ins w:id="81" w:author="Admin" w:date="2024-02-07T13:01:00Z">
              <w:r w:rsidRPr="0065119F">
                <w:rPr>
                  <w:rFonts w:ascii="Calibri" w:eastAsia="Times New Roman" w:hAnsi="Calibri" w:cs="Calibri"/>
                  <w:color w:val="000000"/>
                  <w:lang w:eastAsia="cs-CZ"/>
                </w:rPr>
                <w:t xml:space="preserve"> </w:t>
              </w:r>
            </w:ins>
            <w:r w:rsidR="000A5B63" w:rsidRPr="000A5B6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21.7. - 25.7. </w:t>
            </w:r>
            <w:ins w:id="82" w:author="Admin" w:date="2024-02-07T13:01:00Z">
              <w:r w:rsidRPr="0065119F">
                <w:rPr>
                  <w:rFonts w:ascii="Calibri" w:eastAsia="Times New Roman" w:hAnsi="Calibri" w:cs="Calibri"/>
                  <w:color w:val="000000"/>
                  <w:lang w:eastAsia="cs-CZ"/>
                </w:rPr>
                <w:t xml:space="preserve"> </w:t>
              </w:r>
            </w:ins>
          </w:p>
          <w:p w14:paraId="1F026FD5" w14:textId="5A5E7708" w:rsidR="00134CF9" w:rsidRPr="0065119F" w:rsidRDefault="000A5B63" w:rsidP="000A5B63">
            <w:pPr>
              <w:rPr>
                <w:ins w:id="83" w:author="Admin" w:date="2024-02-07T12:52:00Z"/>
                <w:rFonts w:ascii="Calibri" w:hAnsi="Calibri" w:cs="Calibri"/>
                <w:sz w:val="22"/>
                <w:szCs w:val="22"/>
                <w:rPrChange w:id="84" w:author="Admin" w:date="2024-02-07T13:08:00Z">
                  <w:rPr>
                    <w:ins w:id="85" w:author="Admin" w:date="2024-02-07T12:52:00Z"/>
                    <w:b/>
                    <w:bCs/>
                    <w:u w:val="single"/>
                  </w:rPr>
                </w:rPrChange>
              </w:rPr>
            </w:pPr>
            <w:r w:rsidRPr="000A5B63">
              <w:rPr>
                <w:rFonts w:ascii="Calibri" w:hAnsi="Calibri" w:cs="Calibri"/>
                <w:sz w:val="22"/>
                <w:szCs w:val="22"/>
              </w:rPr>
              <w:t>Konecchlumí</w:t>
            </w:r>
          </w:p>
        </w:tc>
        <w:tc>
          <w:tcPr>
            <w:tcW w:w="0" w:type="auto"/>
          </w:tcPr>
          <w:p w14:paraId="3FCBC2B5" w14:textId="406C4707" w:rsidR="00134CF9" w:rsidRPr="0065119F" w:rsidRDefault="00134CF9" w:rsidP="000A5B63">
            <w:pPr>
              <w:rPr>
                <w:ins w:id="86" w:author="Admin" w:date="2024-02-07T13:02:00Z"/>
                <w:rFonts w:ascii="Calibri" w:hAnsi="Calibri" w:cs="Calibri"/>
                <w:color w:val="000000"/>
                <w:sz w:val="22"/>
                <w:szCs w:val="22"/>
                <w:rPrChange w:id="87" w:author="Admin" w:date="2024-02-07T13:08:00Z">
                  <w:rPr>
                    <w:ins w:id="88" w:author="Admin" w:date="2024-02-07T13:02:00Z"/>
                    <w:rFonts w:ascii="Calibri" w:hAnsi="Calibri" w:cs="Calibri"/>
                    <w:color w:val="000000"/>
                  </w:rPr>
                </w:rPrChange>
              </w:rPr>
            </w:pPr>
            <w:ins w:id="89" w:author="Admin" w:date="2024-02-07T13:05:00Z">
              <w:r w:rsidRPr="0065119F">
                <w:rPr>
                  <w:rFonts w:ascii="Calibri" w:hAnsi="Calibri" w:cs="Calibri"/>
                  <w:color w:val="000000"/>
                  <w:sz w:val="22"/>
                  <w:szCs w:val="22"/>
                </w:rPr>
                <w:t>10.</w:t>
              </w:r>
            </w:ins>
          </w:p>
        </w:tc>
        <w:tc>
          <w:tcPr>
            <w:tcW w:w="0" w:type="auto"/>
          </w:tcPr>
          <w:p w14:paraId="7DDD715D" w14:textId="34EF50A1" w:rsidR="00134CF9" w:rsidRPr="0065119F" w:rsidRDefault="000A5B63" w:rsidP="000A5B63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0A5B63">
              <w:rPr>
                <w:rFonts w:ascii="Calibri" w:hAnsi="Calibri" w:cs="Calibri"/>
                <w:color w:val="000000"/>
              </w:rPr>
              <w:t>28.7. - 1.8.</w:t>
            </w:r>
          </w:p>
          <w:p w14:paraId="3B8901BD" w14:textId="5C053E11" w:rsidR="00134CF9" w:rsidRPr="000A5B63" w:rsidRDefault="000A5B63" w:rsidP="000A5B63">
            <w:pPr>
              <w:rPr>
                <w:ins w:id="90" w:author="Admin" w:date="2024-02-07T12:52:00Z"/>
                <w:rFonts w:ascii="Calibri" w:hAnsi="Calibri" w:cs="Calibri"/>
                <w:sz w:val="22"/>
                <w:szCs w:val="22"/>
                <w:rPrChange w:id="91" w:author="Admin" w:date="2024-02-07T13:08:00Z">
                  <w:rPr>
                    <w:ins w:id="92" w:author="Admin" w:date="2024-02-07T12:52:00Z"/>
                    <w:b/>
                    <w:bCs/>
                    <w:u w:val="single"/>
                  </w:rPr>
                </w:rPrChange>
              </w:rPr>
            </w:pPr>
            <w:r w:rsidRPr="000A5B63">
              <w:rPr>
                <w:rFonts w:ascii="Calibri" w:hAnsi="Calibri" w:cs="Calibri"/>
                <w:sz w:val="22"/>
                <w:szCs w:val="22"/>
              </w:rPr>
              <w:t>Butoves</w:t>
            </w:r>
          </w:p>
        </w:tc>
        <w:tc>
          <w:tcPr>
            <w:tcW w:w="0" w:type="auto"/>
          </w:tcPr>
          <w:p w14:paraId="6E57530C" w14:textId="2CDEE6A7" w:rsidR="00134CF9" w:rsidRPr="0065119F" w:rsidRDefault="00134CF9" w:rsidP="000A5B63">
            <w:pPr>
              <w:rPr>
                <w:ins w:id="93" w:author="Admin" w:date="2024-02-07T13:02:00Z"/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  <w:rPrChange w:id="94" w:author="Admin" w:date="2024-02-07T13:08:00Z">
                  <w:rPr>
                    <w:ins w:id="95" w:author="Admin" w:date="2024-02-07T13:02:00Z"/>
                    <w:rFonts w:ascii="Calibri" w:eastAsia="Times New Roman" w:hAnsi="Calibri" w:cs="Calibri"/>
                    <w:color w:val="000000"/>
                    <w:lang w:eastAsia="cs-CZ"/>
                  </w:rPr>
                </w:rPrChange>
              </w:rPr>
            </w:pPr>
            <w:ins w:id="96" w:author="Admin" w:date="2024-02-07T13:05:00Z">
              <w:r w:rsidRPr="0065119F">
                <w:rPr>
                  <w:rFonts w:ascii="Calibri" w:eastAsia="Times New Roman" w:hAnsi="Calibri" w:cs="Calibri"/>
                  <w:color w:val="000000"/>
                  <w:sz w:val="22"/>
                  <w:szCs w:val="22"/>
                  <w:lang w:eastAsia="cs-CZ"/>
                </w:rPr>
                <w:t>11.</w:t>
              </w:r>
            </w:ins>
          </w:p>
        </w:tc>
        <w:tc>
          <w:tcPr>
            <w:tcW w:w="0" w:type="auto"/>
          </w:tcPr>
          <w:p w14:paraId="7BE44DCE" w14:textId="77777777" w:rsidR="00134CF9" w:rsidRDefault="000A5B63" w:rsidP="000A5B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B63">
              <w:rPr>
                <w:rFonts w:ascii="Calibri" w:hAnsi="Calibri" w:cs="Calibri"/>
                <w:color w:val="000000"/>
                <w:sz w:val="22"/>
                <w:szCs w:val="22"/>
              </w:rPr>
              <w:t>4.8. – 8.8.</w:t>
            </w:r>
          </w:p>
          <w:p w14:paraId="121494D1" w14:textId="20D4C8E5" w:rsidR="000A5B63" w:rsidRPr="009E4777" w:rsidRDefault="000A5B63" w:rsidP="000A5B63">
            <w:pPr>
              <w:rPr>
                <w:ins w:id="97" w:author="Admin" w:date="2024-02-07T12:52:00Z"/>
                <w:rFonts w:ascii="Calibri" w:hAnsi="Calibri" w:cs="Calibri"/>
                <w:color w:val="000000"/>
                <w:sz w:val="22"/>
                <w:szCs w:val="22"/>
                <w:rPrChange w:id="98" w:author="Admin" w:date="2024-02-21T14:49:00Z">
                  <w:rPr>
                    <w:ins w:id="99" w:author="Admin" w:date="2024-02-07T12:52:00Z"/>
                    <w:b/>
                    <w:bCs/>
                    <w:u w:val="single"/>
                  </w:rPr>
                </w:rPrChange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Vysoké Veselí</w:t>
            </w:r>
          </w:p>
        </w:tc>
        <w:tc>
          <w:tcPr>
            <w:tcW w:w="0" w:type="auto"/>
          </w:tcPr>
          <w:p w14:paraId="1F66AD25" w14:textId="7F0E8A52" w:rsidR="00134CF9" w:rsidRPr="0065119F" w:rsidRDefault="00134CF9" w:rsidP="000A5B63">
            <w:pPr>
              <w:rPr>
                <w:ins w:id="100" w:author="Admin" w:date="2024-02-07T13:03:00Z"/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  <w:rPrChange w:id="101" w:author="Admin" w:date="2024-02-07T13:08:00Z">
                  <w:rPr>
                    <w:ins w:id="102" w:author="Admin" w:date="2024-02-07T13:03:00Z"/>
                    <w:rFonts w:ascii="Calibri" w:eastAsia="Times New Roman" w:hAnsi="Calibri" w:cs="Calibri"/>
                    <w:color w:val="000000"/>
                    <w:lang w:eastAsia="cs-CZ"/>
                  </w:rPr>
                </w:rPrChange>
              </w:rPr>
            </w:pPr>
            <w:ins w:id="103" w:author="Admin" w:date="2024-02-07T13:03:00Z">
              <w:r w:rsidRPr="0065119F">
                <w:rPr>
                  <w:rFonts w:ascii="Calibri" w:eastAsia="Times New Roman" w:hAnsi="Calibri" w:cs="Calibri"/>
                  <w:color w:val="000000"/>
                  <w:lang w:eastAsia="cs-CZ"/>
                </w:rPr>
                <w:t>12.</w:t>
              </w:r>
            </w:ins>
          </w:p>
        </w:tc>
        <w:tc>
          <w:tcPr>
            <w:tcW w:w="2279" w:type="dxa"/>
          </w:tcPr>
          <w:p w14:paraId="47034C5F" w14:textId="7A03FD1C" w:rsidR="00134CF9" w:rsidRDefault="00134CF9" w:rsidP="000A5B63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ins w:id="104" w:author="Admin" w:date="2024-02-07T13:01:00Z">
              <w:r w:rsidRPr="0065119F">
                <w:rPr>
                  <w:rFonts w:ascii="Calibri" w:eastAsia="Times New Roman" w:hAnsi="Calibri" w:cs="Calibri"/>
                  <w:color w:val="000000"/>
                  <w:lang w:eastAsia="cs-CZ"/>
                </w:rPr>
                <w:t xml:space="preserve"> </w:t>
              </w:r>
            </w:ins>
            <w:r w:rsidR="000A5B63" w:rsidRPr="000A5B63">
              <w:rPr>
                <w:rFonts w:ascii="Calibri" w:eastAsia="Times New Roman" w:hAnsi="Calibri" w:cs="Calibri"/>
                <w:color w:val="000000"/>
                <w:lang w:eastAsia="cs-CZ"/>
              </w:rPr>
              <w:t>18.8. – 22.8.</w:t>
            </w:r>
          </w:p>
          <w:p w14:paraId="3A9DD1A5" w14:textId="3288576B" w:rsidR="000A5B63" w:rsidRPr="000A5B63" w:rsidRDefault="000A5B63" w:rsidP="000A5B63">
            <w:pPr>
              <w:rPr>
                <w:ins w:id="105" w:author="Admin" w:date="2024-02-07T12:52:00Z"/>
                <w:rFonts w:ascii="Calibri" w:hAnsi="Calibri" w:cs="Calibri"/>
                <w:sz w:val="22"/>
                <w:szCs w:val="22"/>
                <w:rPrChange w:id="106" w:author="Admin" w:date="2024-02-07T13:08:00Z">
                  <w:rPr>
                    <w:ins w:id="107" w:author="Admin" w:date="2024-02-07T12:52:00Z"/>
                    <w:b/>
                    <w:bCs/>
                    <w:u w:val="single"/>
                  </w:rPr>
                </w:rPrChange>
              </w:rPr>
            </w:pPr>
            <w:r w:rsidRPr="000A5B63">
              <w:rPr>
                <w:rFonts w:ascii="Calibri" w:eastAsia="Times New Roman" w:hAnsi="Calibri" w:cs="Calibri"/>
                <w:lang w:eastAsia="cs-CZ"/>
              </w:rPr>
              <w:t>Milovice</w:t>
            </w:r>
          </w:p>
        </w:tc>
      </w:tr>
      <w:tr w:rsidR="00D63215" w14:paraId="621F40E8" w14:textId="77777777" w:rsidTr="00D63215">
        <w:trPr>
          <w:trHeight w:val="652"/>
        </w:trPr>
        <w:tc>
          <w:tcPr>
            <w:tcW w:w="0" w:type="auto"/>
          </w:tcPr>
          <w:p w14:paraId="361288B4" w14:textId="7E92B91A" w:rsidR="00D63215" w:rsidRDefault="00D63215" w:rsidP="000A5B63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0" w:type="auto"/>
          </w:tcPr>
          <w:p w14:paraId="2D89429E" w14:textId="580B109E" w:rsidR="00D63215" w:rsidRDefault="00D63215" w:rsidP="000A5B63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18.8. – 22.8.</w:t>
            </w:r>
          </w:p>
          <w:p w14:paraId="001331B8" w14:textId="05CD74CE" w:rsidR="00D63215" w:rsidRPr="0065119F" w:rsidRDefault="00D63215" w:rsidP="000A5B63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3A21">
              <w:rPr>
                <w:rFonts w:ascii="Calibri" w:eastAsia="Times New Roman" w:hAnsi="Calibri" w:cs="Calibri"/>
                <w:color w:val="000000"/>
                <w:lang w:eastAsia="cs-CZ"/>
              </w:rPr>
              <w:t>Ostroměř</w:t>
            </w:r>
          </w:p>
        </w:tc>
        <w:tc>
          <w:tcPr>
            <w:tcW w:w="0" w:type="auto"/>
          </w:tcPr>
          <w:p w14:paraId="7B670887" w14:textId="77777777" w:rsidR="00D63215" w:rsidRPr="0065119F" w:rsidRDefault="00D63215" w:rsidP="000A5B6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</w:tcPr>
          <w:p w14:paraId="3ABF1516" w14:textId="77777777" w:rsidR="00D63215" w:rsidRPr="000A5B63" w:rsidRDefault="00D63215" w:rsidP="000A5B6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</w:tcPr>
          <w:p w14:paraId="4F98BFCA" w14:textId="77777777" w:rsidR="00D63215" w:rsidRPr="0065119F" w:rsidRDefault="00D63215" w:rsidP="000A5B63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</w:tcPr>
          <w:p w14:paraId="32027735" w14:textId="77777777" w:rsidR="00D63215" w:rsidRPr="000A5B63" w:rsidRDefault="00D63215" w:rsidP="000A5B6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</w:tcPr>
          <w:p w14:paraId="23A40964" w14:textId="77777777" w:rsidR="00D63215" w:rsidRPr="0065119F" w:rsidRDefault="00D63215" w:rsidP="000A5B63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79" w:type="dxa"/>
          </w:tcPr>
          <w:p w14:paraId="670912B3" w14:textId="77777777" w:rsidR="00D63215" w:rsidRPr="0065119F" w:rsidRDefault="00D63215" w:rsidP="000A5B63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3E9A3C02" w14:textId="644F02E5" w:rsidR="003F6E86" w:rsidRPr="002E6B76" w:rsidDel="0065119F" w:rsidRDefault="003F6E86" w:rsidP="00E53CB9">
      <w:pPr>
        <w:spacing w:line="240" w:lineRule="auto"/>
        <w:jc w:val="center"/>
        <w:rPr>
          <w:del w:id="108" w:author="Admin" w:date="2024-02-07T13:08:00Z"/>
          <w:b/>
          <w:bCs/>
          <w:sz w:val="24"/>
          <w:szCs w:val="24"/>
          <w:u w:val="single"/>
        </w:rPr>
      </w:pPr>
    </w:p>
    <w:tbl>
      <w:tblPr>
        <w:tblW w:w="99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09" w:author="Admin" w:date="2024-02-07T12:51:00Z">
          <w:tblPr>
            <w:tblW w:w="9918" w:type="dxa"/>
            <w:jc w:val="center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416"/>
        <w:gridCol w:w="2693"/>
        <w:gridCol w:w="420"/>
        <w:gridCol w:w="2410"/>
        <w:gridCol w:w="493"/>
        <w:gridCol w:w="3486"/>
        <w:tblGridChange w:id="110">
          <w:tblGrid>
            <w:gridCol w:w="416"/>
            <w:gridCol w:w="2693"/>
            <w:gridCol w:w="420"/>
            <w:gridCol w:w="2410"/>
            <w:gridCol w:w="493"/>
            <w:gridCol w:w="3486"/>
          </w:tblGrid>
        </w:tblGridChange>
      </w:tblGrid>
      <w:tr w:rsidR="00040895" w:rsidRPr="00842431" w:rsidDel="0065119F" w14:paraId="68939CD4" w14:textId="0D07700A" w:rsidTr="003F6E86">
        <w:trPr>
          <w:trHeight w:val="436"/>
          <w:jc w:val="center"/>
          <w:del w:id="111" w:author="Admin" w:date="2024-02-07T13:08:00Z"/>
          <w:trPrChange w:id="112" w:author="Admin" w:date="2024-02-07T12:51:00Z">
            <w:trPr>
              <w:trHeight w:val="430"/>
              <w:jc w:val="center"/>
            </w:trPr>
          </w:trPrChange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3" w:author="Admin" w:date="2024-02-07T12:51:00Z">
              <w:tcPr>
                <w:tcW w:w="4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A4C35AE" w14:textId="00B3323F" w:rsidR="00040895" w:rsidRPr="00BE65B9" w:rsidDel="0065119F" w:rsidRDefault="00040895" w:rsidP="00E40CF5">
            <w:pPr>
              <w:spacing w:after="0" w:line="240" w:lineRule="auto"/>
              <w:rPr>
                <w:del w:id="114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15" w:author="Admin" w:date="2024-02-07T13:08:00Z">
              <w:r w:rsidRPr="00BE65B9" w:rsidDel="0065119F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1.</w:delText>
              </w:r>
            </w:del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16" w:author="Admin" w:date="2024-02-07T12:51:00Z">
              <w:tcPr>
                <w:tcW w:w="269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68B43431" w14:textId="4F945C69" w:rsidR="00040895" w:rsidRPr="00617FD5" w:rsidDel="0065119F" w:rsidRDefault="00040895" w:rsidP="00E40CF5">
            <w:pPr>
              <w:spacing w:after="0" w:line="240" w:lineRule="auto"/>
              <w:rPr>
                <w:del w:id="117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bookmarkStart w:id="118" w:name="_Hlk133998624"/>
            <w:del w:id="119" w:author="Admin" w:date="2024-02-07T11:38:00Z">
              <w:r w:rsidRPr="004764CA" w:rsidDel="00246A2A">
                <w:rPr>
                  <w:rFonts w:ascii="Calibri" w:eastAsia="Times New Roman" w:hAnsi="Calibri" w:cs="Calibri"/>
                  <w:color w:val="FF0000"/>
                  <w:sz w:val="20"/>
                  <w:szCs w:val="20"/>
                  <w:lang w:eastAsia="cs-CZ"/>
                </w:rPr>
                <w:delText>10. – 14.7.</w:delText>
              </w:r>
              <w:bookmarkEnd w:id="118"/>
              <w:r w:rsidRPr="004764CA" w:rsidDel="00246A2A">
                <w:rPr>
                  <w:rFonts w:ascii="Calibri" w:eastAsia="Times New Roman" w:hAnsi="Calibri" w:cs="Calibri"/>
                  <w:color w:val="FF0000"/>
                  <w:sz w:val="20"/>
                  <w:szCs w:val="20"/>
                  <w:lang w:eastAsia="cs-CZ"/>
                </w:rPr>
                <w:delText xml:space="preserve"> </w:delText>
              </w:r>
              <w:r w:rsidR="004764CA" w:rsidDel="00246A2A">
                <w:rPr>
                  <w:rFonts w:ascii="Calibri" w:eastAsia="Times New Roman" w:hAnsi="Calibri" w:cs="Calibri"/>
                  <w:color w:val="FF0000"/>
                  <w:sz w:val="20"/>
                  <w:szCs w:val="20"/>
                  <w:lang w:eastAsia="cs-CZ"/>
                </w:rPr>
                <w:delText>XXXXX</w:delText>
              </w:r>
            </w:del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0" w:author="Admin" w:date="2024-02-07T12:51:00Z">
              <w:tcPr>
                <w:tcW w:w="42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4432FCA" w14:textId="5854C6A7" w:rsidR="00040895" w:rsidRPr="00617FD5" w:rsidDel="0065119F" w:rsidRDefault="00040895" w:rsidP="00E40CF5">
            <w:pPr>
              <w:spacing w:after="0" w:line="240" w:lineRule="auto"/>
              <w:rPr>
                <w:del w:id="121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22" w:author="Admin" w:date="2024-02-07T13:08:00Z">
              <w:r w:rsidRPr="00617FD5" w:rsidDel="0065119F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4.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23" w:author="Admin" w:date="2024-02-07T12:51:00Z">
              <w:tcPr>
                <w:tcW w:w="241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08D391F" w14:textId="31276522" w:rsidR="00246A2A" w:rsidRPr="00617FD5" w:rsidDel="0065119F" w:rsidRDefault="00246A2A" w:rsidP="00E40CF5">
            <w:pPr>
              <w:spacing w:after="0" w:line="240" w:lineRule="auto"/>
              <w:rPr>
                <w:del w:id="124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5" w:author="Admin" w:date="2024-02-07T12:51:00Z">
              <w:tcPr>
                <w:tcW w:w="49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4D4FA7B" w14:textId="20276174" w:rsidR="00040895" w:rsidRPr="00617FD5" w:rsidDel="0065119F" w:rsidRDefault="00040895" w:rsidP="00E40CF5">
            <w:pPr>
              <w:spacing w:after="0" w:line="240" w:lineRule="auto"/>
              <w:rPr>
                <w:del w:id="126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27" w:author="Admin" w:date="2024-02-07T13:08:00Z">
              <w:r w:rsidRPr="00617FD5" w:rsidDel="0065119F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7.</w:delText>
              </w:r>
            </w:del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8" w:author="Admin" w:date="2024-02-07T12:51:00Z">
              <w:tcPr>
                <w:tcW w:w="348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99A1E92" w14:textId="5B8B60A5" w:rsidR="00246A2A" w:rsidRPr="00617FD5" w:rsidDel="0065119F" w:rsidRDefault="00246A2A" w:rsidP="00E40CF5">
            <w:pPr>
              <w:spacing w:after="0" w:line="240" w:lineRule="auto"/>
              <w:rPr>
                <w:del w:id="129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040895" w:rsidRPr="00842431" w:rsidDel="0065119F" w14:paraId="15678344" w14:textId="469313CF" w:rsidTr="00E40CF5">
        <w:trPr>
          <w:trHeight w:val="412"/>
          <w:jc w:val="center"/>
          <w:del w:id="130" w:author="Admin" w:date="2024-02-07T13:08:00Z"/>
          <w:trPrChange w:id="131" w:author="Admin" w:date="2024-02-07T12:05:00Z">
            <w:trPr>
              <w:trHeight w:val="412"/>
              <w:jc w:val="center"/>
            </w:trPr>
          </w:trPrChange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32" w:author="Admin" w:date="2024-02-07T12:05:00Z">
              <w:tcPr>
                <w:tcW w:w="4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1F47066" w14:textId="51A06E5F" w:rsidR="00040895" w:rsidRPr="00BE65B9" w:rsidDel="0065119F" w:rsidRDefault="00040895" w:rsidP="00E40CF5">
            <w:pPr>
              <w:spacing w:after="0" w:line="240" w:lineRule="auto"/>
              <w:rPr>
                <w:del w:id="133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34" w:author="Admin" w:date="2024-02-07T13:08:00Z">
              <w:r w:rsidRPr="00BE65B9" w:rsidDel="0065119F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2.</w:delText>
              </w:r>
            </w:del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35" w:author="Admin" w:date="2024-02-07T12:05:00Z">
              <w:tcPr>
                <w:tcW w:w="26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1988A471" w14:textId="7FC69F41" w:rsidR="00040895" w:rsidRPr="00617FD5" w:rsidDel="0065119F" w:rsidRDefault="00040895" w:rsidP="00E40CF5">
            <w:pPr>
              <w:spacing w:after="0" w:line="240" w:lineRule="auto"/>
              <w:rPr>
                <w:del w:id="136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7" w:author="Admin" w:date="2024-02-07T12:05:00Z">
              <w:tcPr>
                <w:tcW w:w="4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A193D0D" w14:textId="6834B64B" w:rsidR="00040895" w:rsidRPr="00617FD5" w:rsidDel="0065119F" w:rsidRDefault="00040895" w:rsidP="00E40CF5">
            <w:pPr>
              <w:spacing w:after="0" w:line="240" w:lineRule="auto"/>
              <w:rPr>
                <w:del w:id="138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39" w:author="Admin" w:date="2024-02-07T13:08:00Z">
              <w:r w:rsidRPr="00617FD5" w:rsidDel="0065119F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5.</w:delText>
              </w:r>
            </w:del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40" w:author="Admin" w:date="2024-02-07T12:05:00Z">
              <w:tcPr>
                <w:tcW w:w="241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2547D678" w14:textId="3BFEE3C5" w:rsidR="00040895" w:rsidRPr="00617FD5" w:rsidDel="0065119F" w:rsidRDefault="00040895" w:rsidP="00E40CF5">
            <w:pPr>
              <w:spacing w:after="0" w:line="240" w:lineRule="auto"/>
              <w:rPr>
                <w:del w:id="141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42" w:author="Admin" w:date="2024-02-07T12:05:00Z"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FFB7CA7" w14:textId="6718FF0F" w:rsidR="00040895" w:rsidRPr="00617FD5" w:rsidDel="0065119F" w:rsidRDefault="00040895" w:rsidP="00E40CF5">
            <w:pPr>
              <w:spacing w:after="0" w:line="240" w:lineRule="auto"/>
              <w:rPr>
                <w:del w:id="143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44" w:author="Admin" w:date="2024-02-07T13:08:00Z">
              <w:r w:rsidRPr="00617FD5" w:rsidDel="0065119F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8.</w:delText>
              </w:r>
            </w:del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45" w:author="Admin" w:date="2024-02-07T12:05:00Z">
              <w:tcPr>
                <w:tcW w:w="3486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DEA024F" w14:textId="1E949E8C" w:rsidR="00246A2A" w:rsidRPr="00617FD5" w:rsidDel="0065119F" w:rsidRDefault="00246A2A" w:rsidP="00E40CF5">
            <w:pPr>
              <w:spacing w:after="0" w:line="240" w:lineRule="auto"/>
              <w:rPr>
                <w:del w:id="146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040895" w:rsidRPr="00842431" w:rsidDel="0065119F" w14:paraId="2508A1E1" w14:textId="3B7B2D62" w:rsidTr="00E40CF5">
        <w:trPr>
          <w:trHeight w:val="393"/>
          <w:jc w:val="center"/>
          <w:del w:id="147" w:author="Admin" w:date="2024-02-07T13:08:00Z"/>
          <w:trPrChange w:id="148" w:author="Admin" w:date="2024-02-07T12:05:00Z">
            <w:trPr>
              <w:trHeight w:val="393"/>
              <w:jc w:val="center"/>
            </w:trPr>
          </w:trPrChange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49" w:author="Admin" w:date="2024-02-07T12:05:00Z">
              <w:tcPr>
                <w:tcW w:w="4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9E2EB09" w14:textId="52BB9FDC" w:rsidR="00C16B25" w:rsidDel="0065119F" w:rsidRDefault="00040895" w:rsidP="00E40CF5">
            <w:pPr>
              <w:spacing w:after="0" w:line="240" w:lineRule="auto"/>
              <w:rPr>
                <w:del w:id="150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51" w:author="Admin" w:date="2024-02-07T13:08:00Z">
              <w:r w:rsidRPr="00BE65B9" w:rsidDel="0065119F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3</w:delText>
              </w:r>
            </w:del>
          </w:p>
          <w:p w14:paraId="33FA7877" w14:textId="2F2D539E" w:rsidR="00C16B25" w:rsidDel="00C16B25" w:rsidRDefault="00C16B25">
            <w:pPr>
              <w:spacing w:after="0" w:line="240" w:lineRule="auto"/>
              <w:rPr>
                <w:del w:id="152" w:author="Admin" w:date="2024-02-07T11:55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14:paraId="3F239734" w14:textId="02F09F54" w:rsidR="00040895" w:rsidRPr="00BE65B9" w:rsidDel="0065119F" w:rsidRDefault="00040895" w:rsidP="00E40CF5">
            <w:pPr>
              <w:spacing w:after="0" w:line="240" w:lineRule="auto"/>
              <w:rPr>
                <w:del w:id="153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54" w:author="Admin" w:date="2024-02-07T11:55:00Z">
              <w:r w:rsidRPr="00BE65B9" w:rsidDel="00C16B25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.</w:delText>
              </w:r>
            </w:del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55" w:author="Admin" w:date="2024-02-07T12:05:00Z">
              <w:tcPr>
                <w:tcW w:w="26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536C7504" w14:textId="5A73E330" w:rsidR="00040895" w:rsidRPr="00617FD5" w:rsidDel="0065119F" w:rsidRDefault="00040895" w:rsidP="00E40CF5">
            <w:pPr>
              <w:spacing w:after="0" w:line="240" w:lineRule="auto"/>
              <w:rPr>
                <w:del w:id="156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57" w:author="Admin" w:date="2024-02-07T12:05:00Z">
              <w:tcPr>
                <w:tcW w:w="4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2D1ED1A" w14:textId="5AC1047F" w:rsidR="00040895" w:rsidRPr="00617FD5" w:rsidDel="0065119F" w:rsidRDefault="00040895" w:rsidP="00E40CF5">
            <w:pPr>
              <w:spacing w:after="0" w:line="240" w:lineRule="auto"/>
              <w:rPr>
                <w:del w:id="158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59" w:author="Admin" w:date="2024-02-07T13:08:00Z">
              <w:r w:rsidRPr="00617FD5" w:rsidDel="0065119F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6.</w:delText>
              </w:r>
            </w:del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60" w:author="Admin" w:date="2024-02-07T12:05:00Z">
              <w:tcPr>
                <w:tcW w:w="241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4A81BF55" w14:textId="4DC71544" w:rsidR="00246A2A" w:rsidRPr="00617FD5" w:rsidDel="0065119F" w:rsidRDefault="00246A2A" w:rsidP="00E40CF5">
            <w:pPr>
              <w:spacing w:after="0" w:line="240" w:lineRule="auto"/>
              <w:rPr>
                <w:del w:id="161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62" w:author="Admin" w:date="2024-02-07T12:05:00Z"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E960542" w14:textId="13657556" w:rsidR="00040895" w:rsidRPr="00617FD5" w:rsidDel="0065119F" w:rsidRDefault="00040895" w:rsidP="00E40CF5">
            <w:pPr>
              <w:spacing w:after="0" w:line="240" w:lineRule="auto"/>
              <w:rPr>
                <w:del w:id="163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del w:id="164" w:author="Admin" w:date="2024-02-07T13:08:00Z">
              <w:r w:rsidRPr="00617FD5" w:rsidDel="0065119F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cs-CZ"/>
                </w:rPr>
                <w:delText>9.</w:delText>
              </w:r>
            </w:del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5" w:author="Admin" w:date="2024-02-07T12:05:00Z">
              <w:tcPr>
                <w:tcW w:w="3486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C549C9B" w14:textId="60731F0D" w:rsidR="00246A2A" w:rsidRPr="00617FD5" w:rsidDel="0065119F" w:rsidRDefault="00246A2A" w:rsidP="00E40CF5">
            <w:pPr>
              <w:spacing w:after="0" w:line="240" w:lineRule="auto"/>
              <w:rPr>
                <w:del w:id="166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C16B25" w:rsidRPr="00842431" w:rsidDel="0065119F" w14:paraId="2D8B9E1D" w14:textId="6A66A32C" w:rsidTr="00C45FB6">
        <w:trPr>
          <w:trHeight w:val="512"/>
          <w:jc w:val="center"/>
          <w:del w:id="167" w:author="Admin" w:date="2024-02-07T13:08:00Z"/>
          <w:trPrChange w:id="168" w:author="Admin" w:date="2024-02-07T12:19:00Z">
            <w:trPr>
              <w:trHeight w:val="735"/>
              <w:jc w:val="center"/>
            </w:trPr>
          </w:trPrChange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9" w:author="Admin" w:date="2024-02-07T12:19:00Z">
              <w:tcPr>
                <w:tcW w:w="4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8800559" w14:textId="7577E042" w:rsidR="00C16B25" w:rsidDel="0065119F" w:rsidRDefault="00C16B25" w:rsidP="00E40CF5">
            <w:pPr>
              <w:spacing w:after="0" w:line="240" w:lineRule="auto"/>
              <w:rPr>
                <w:del w:id="170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71" w:author="Admin" w:date="2024-02-07T12:19:00Z">
              <w:tcPr>
                <w:tcW w:w="269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5259F40F" w14:textId="306B7089" w:rsidR="00E605DC" w:rsidRPr="00E40CF5" w:rsidDel="0065119F" w:rsidRDefault="00E605DC">
            <w:pPr>
              <w:spacing w:line="240" w:lineRule="auto"/>
              <w:rPr>
                <w:del w:id="172" w:author="Admin" w:date="2024-02-07T13:08:00Z"/>
                <w:rFonts w:ascii="Calibri" w:hAnsi="Calibri" w:cs="Calibri"/>
                <w:color w:val="000000"/>
                <w:sz w:val="20"/>
                <w:szCs w:val="20"/>
                <w:rPrChange w:id="173" w:author="Admin" w:date="2024-02-07T12:07:00Z">
                  <w:rPr>
                    <w:del w:id="174" w:author="Admin" w:date="2024-02-07T13:08:00Z"/>
                    <w:rFonts w:ascii="Calibri" w:hAnsi="Calibri" w:cs="Calibri"/>
                    <w:color w:val="000000"/>
                  </w:rPr>
                </w:rPrChange>
              </w:rPr>
              <w:pPrChange w:id="175" w:author="Admin" w:date="2024-02-07T12:07:00Z">
                <w:pPr/>
              </w:pPrChange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6" w:author="Admin" w:date="2024-02-07T12:19:00Z">
              <w:tcPr>
                <w:tcW w:w="42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FF4BD49" w14:textId="24C9053F" w:rsidR="00C16B25" w:rsidRPr="00617FD5" w:rsidDel="0065119F" w:rsidRDefault="00C16B25" w:rsidP="00E40CF5">
            <w:pPr>
              <w:spacing w:after="0" w:line="240" w:lineRule="auto"/>
              <w:rPr>
                <w:del w:id="177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78" w:author="Admin" w:date="2024-02-07T12:19:00Z">
              <w:tcPr>
                <w:tcW w:w="241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4B0E918E" w14:textId="4EDB14AF" w:rsidR="00C16B25" w:rsidRPr="00246A2A" w:rsidDel="0065119F" w:rsidRDefault="00C16B25" w:rsidP="00E40CF5">
            <w:pPr>
              <w:spacing w:after="0" w:line="240" w:lineRule="auto"/>
              <w:rPr>
                <w:del w:id="179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80" w:author="Admin" w:date="2024-02-07T12:19:00Z">
              <w:tcPr>
                <w:tcW w:w="49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8F2CDFB" w14:textId="45B54C66" w:rsidR="00C16B25" w:rsidRPr="00617FD5" w:rsidDel="0065119F" w:rsidRDefault="00C16B25" w:rsidP="00E40CF5">
            <w:pPr>
              <w:spacing w:after="0" w:line="240" w:lineRule="auto"/>
              <w:rPr>
                <w:del w:id="181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82" w:author="Admin" w:date="2024-02-07T12:19:00Z">
              <w:tcPr>
                <w:tcW w:w="348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5D4BE0B" w14:textId="5740C231" w:rsidR="00C16B25" w:rsidRPr="00246A2A" w:rsidDel="0065119F" w:rsidRDefault="00C16B25" w:rsidP="00E40CF5">
            <w:pPr>
              <w:spacing w:after="0" w:line="240" w:lineRule="auto"/>
              <w:rPr>
                <w:del w:id="183" w:author="Admin" w:date="2024-02-07T13:08:00Z"/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515D95EB" w14:textId="77777777" w:rsidR="000A5B63" w:rsidRDefault="000A5B63" w:rsidP="00040895">
      <w:pPr>
        <w:spacing w:after="0"/>
        <w:rPr>
          <w:b/>
          <w:bCs/>
          <w:sz w:val="16"/>
          <w:szCs w:val="16"/>
          <w:u w:val="single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273"/>
      </w:tblGrid>
      <w:tr w:rsidR="003E4F56" w:rsidRPr="00686E52" w14:paraId="071E6AF2" w14:textId="77777777" w:rsidTr="003E4F56">
        <w:trPr>
          <w:trHeight w:val="690"/>
        </w:trPr>
        <w:tc>
          <w:tcPr>
            <w:tcW w:w="5070" w:type="dxa"/>
          </w:tcPr>
          <w:p w14:paraId="5F868EDA" w14:textId="77777777" w:rsidR="003E4F56" w:rsidRPr="00686E52" w:rsidRDefault="003E4F56" w:rsidP="004D3225">
            <w:pPr>
              <w:rPr>
                <w:sz w:val="18"/>
                <w:szCs w:val="18"/>
              </w:rPr>
            </w:pPr>
            <w:r w:rsidRPr="00686E52">
              <w:rPr>
                <w:sz w:val="18"/>
                <w:szCs w:val="18"/>
              </w:rPr>
              <w:t>Jméno a příjmení dítěte:</w:t>
            </w:r>
          </w:p>
        </w:tc>
        <w:tc>
          <w:tcPr>
            <w:tcW w:w="5273" w:type="dxa"/>
          </w:tcPr>
          <w:p w14:paraId="482323BA" w14:textId="77777777" w:rsidR="003E4F56" w:rsidRPr="00686E52" w:rsidRDefault="003E4F56" w:rsidP="004D3225">
            <w:pPr>
              <w:rPr>
                <w:b/>
                <w:sz w:val="18"/>
                <w:szCs w:val="18"/>
              </w:rPr>
            </w:pPr>
            <w:ins w:id="184" w:author="Admin" w:date="2024-02-07T11:45:00Z">
              <w:r w:rsidRPr="00AA0CB0">
                <w:rPr>
                  <w:bCs/>
                  <w:sz w:val="18"/>
                  <w:szCs w:val="18"/>
                </w:rPr>
                <w:t>Datum</w:t>
              </w:r>
              <w:r>
                <w:rPr>
                  <w:b/>
                  <w:sz w:val="18"/>
                  <w:szCs w:val="18"/>
                </w:rPr>
                <w:t xml:space="preserve"> </w:t>
              </w:r>
              <w:r w:rsidRPr="00AA0CB0">
                <w:rPr>
                  <w:bCs/>
                  <w:sz w:val="18"/>
                  <w:szCs w:val="18"/>
                </w:rPr>
                <w:t>narození:</w:t>
              </w:r>
            </w:ins>
            <w:del w:id="185" w:author="Admin" w:date="2024-02-07T11:45:00Z">
              <w:r w:rsidRPr="00686E52" w:rsidDel="00F7417D">
                <w:rPr>
                  <w:sz w:val="18"/>
                  <w:szCs w:val="18"/>
                </w:rPr>
                <w:delText>Rodné číslo:</w:delText>
              </w:r>
            </w:del>
          </w:p>
        </w:tc>
      </w:tr>
      <w:tr w:rsidR="003E4F56" w:rsidRPr="00686E52" w14:paraId="12C3873A" w14:textId="77777777" w:rsidTr="004D3225">
        <w:trPr>
          <w:trHeight w:val="510"/>
        </w:trPr>
        <w:tc>
          <w:tcPr>
            <w:tcW w:w="10343" w:type="dxa"/>
            <w:gridSpan w:val="2"/>
          </w:tcPr>
          <w:p w14:paraId="3A4C0E0B" w14:textId="61AF1D5D" w:rsidR="003E4F56" w:rsidRPr="00686E52" w:rsidRDefault="003E4F56" w:rsidP="004D3225">
            <w:pPr>
              <w:rPr>
                <w:sz w:val="18"/>
                <w:szCs w:val="18"/>
              </w:rPr>
            </w:pPr>
            <w:ins w:id="186" w:author="Admin" w:date="2024-02-07T11:48:00Z">
              <w:r>
                <w:rPr>
                  <w:sz w:val="18"/>
                  <w:szCs w:val="18"/>
                </w:rPr>
                <w:t xml:space="preserve">Zdravotní omezení dítěte (alergie, dieta): </w:t>
              </w:r>
            </w:ins>
            <w:del w:id="187" w:author="Admin" w:date="2024-02-07T11:48:00Z">
              <w:r w:rsidDel="002A73EA">
                <w:rPr>
                  <w:sz w:val="18"/>
                  <w:szCs w:val="18"/>
                </w:rPr>
                <w:delText>Zdravotní pojišťovna:</w:delText>
              </w:r>
              <w:r w:rsidDel="00F7417D">
                <w:rPr>
                  <w:sz w:val="18"/>
                  <w:szCs w:val="18"/>
                </w:rPr>
                <w:delText xml:space="preserve">Zdravotní omezení dítěte (alergie, dieta): </w:delText>
              </w:r>
            </w:del>
          </w:p>
        </w:tc>
      </w:tr>
    </w:tbl>
    <w:p w14:paraId="762C287C" w14:textId="77777777" w:rsidR="003E4F56" w:rsidRDefault="003E4F56" w:rsidP="00040895">
      <w:pPr>
        <w:spacing w:after="0"/>
        <w:rPr>
          <w:b/>
          <w:bCs/>
          <w:sz w:val="16"/>
          <w:szCs w:val="16"/>
          <w:u w:val="single"/>
        </w:rPr>
      </w:pPr>
    </w:p>
    <w:p w14:paraId="123D94EA" w14:textId="77777777" w:rsidR="003E4F56" w:rsidRPr="00AA0CB0" w:rsidRDefault="003E4F56" w:rsidP="00040895">
      <w:pPr>
        <w:spacing w:after="0"/>
        <w:rPr>
          <w:b/>
          <w:bCs/>
          <w:sz w:val="16"/>
          <w:szCs w:val="16"/>
          <w:u w:val="single"/>
        </w:rPr>
      </w:pPr>
    </w:p>
    <w:tbl>
      <w:tblPr>
        <w:tblW w:w="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3"/>
      </w:tblGrid>
      <w:tr w:rsidR="000A5B63" w:rsidRPr="00272065" w:rsidDel="00BA585E" w14:paraId="625EF50B" w14:textId="61540C05" w:rsidTr="000A5B63">
        <w:trPr>
          <w:trHeight w:val="510"/>
          <w:del w:id="188" w:author="Admin" w:date="2024-02-07T13:14:00Z"/>
        </w:trPr>
        <w:tc>
          <w:tcPr>
            <w:tcW w:w="5273" w:type="dxa"/>
          </w:tcPr>
          <w:p w14:paraId="36512757" w14:textId="15044EE9" w:rsidR="000A5B63" w:rsidRPr="00686E52" w:rsidDel="00BA585E" w:rsidRDefault="000A5B63" w:rsidP="00ED4E12">
            <w:pPr>
              <w:rPr>
                <w:del w:id="189" w:author="Admin" w:date="2024-02-07T13:14:00Z"/>
                <w:b/>
                <w:sz w:val="18"/>
                <w:szCs w:val="18"/>
              </w:rPr>
            </w:pPr>
            <w:del w:id="190" w:author="Admin" w:date="2024-02-07T11:47:00Z">
              <w:r w:rsidRPr="00AA0CB0" w:rsidDel="00F7417D">
                <w:rPr>
                  <w:bCs/>
                  <w:sz w:val="18"/>
                  <w:szCs w:val="18"/>
                </w:rPr>
                <w:delText>Datum</w:delText>
              </w:r>
              <w:r w:rsidDel="00F7417D">
                <w:rPr>
                  <w:b/>
                  <w:sz w:val="18"/>
                  <w:szCs w:val="18"/>
                </w:rPr>
                <w:delText xml:space="preserve"> </w:delText>
              </w:r>
              <w:r w:rsidRPr="00AA0CB0" w:rsidDel="00F7417D">
                <w:rPr>
                  <w:bCs/>
                  <w:sz w:val="18"/>
                  <w:szCs w:val="18"/>
                </w:rPr>
                <w:delText>narození:</w:delText>
              </w:r>
            </w:del>
          </w:p>
        </w:tc>
      </w:tr>
    </w:tbl>
    <w:p w14:paraId="7E96470A" w14:textId="15CEA8A3" w:rsidR="00AA0CB0" w:rsidRPr="002E6B76" w:rsidRDefault="00AA0CB0" w:rsidP="00AA0CB0">
      <w:pPr>
        <w:rPr>
          <w:b/>
          <w:sz w:val="24"/>
          <w:szCs w:val="24"/>
        </w:rPr>
      </w:pPr>
      <w:bookmarkStart w:id="191" w:name="_Hlk40784441"/>
      <w:r w:rsidRPr="002E6B76">
        <w:rPr>
          <w:b/>
          <w:sz w:val="24"/>
          <w:szCs w:val="24"/>
        </w:rPr>
        <w:t>Kontakty na zákonného zástupce, které je možné použít v případě potřeby: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273"/>
      </w:tblGrid>
      <w:tr w:rsidR="00AA0CB0" w:rsidRPr="00272065" w14:paraId="779BCD7B" w14:textId="77777777" w:rsidTr="002E6B76">
        <w:trPr>
          <w:trHeight w:val="616"/>
        </w:trPr>
        <w:tc>
          <w:tcPr>
            <w:tcW w:w="5070" w:type="dxa"/>
          </w:tcPr>
          <w:bookmarkEnd w:id="191"/>
          <w:p w14:paraId="0C1E50A5" w14:textId="77777777" w:rsidR="00AA0CB0" w:rsidRDefault="00AA0CB0" w:rsidP="00ED4E12">
            <w:pPr>
              <w:rPr>
                <w:ins w:id="192" w:author="Správce" w:date="2024-01-15T14:28:00Z"/>
                <w:sz w:val="18"/>
                <w:szCs w:val="18"/>
              </w:rPr>
            </w:pPr>
            <w:r w:rsidRPr="00686E52">
              <w:rPr>
                <w:sz w:val="18"/>
                <w:szCs w:val="18"/>
              </w:rPr>
              <w:t>Jméno a příjmení zákonného zástupce:</w:t>
            </w:r>
          </w:p>
          <w:p w14:paraId="78382125" w14:textId="20D87F67" w:rsidR="00354B9D" w:rsidDel="003F6E86" w:rsidRDefault="00354B9D" w:rsidP="00ED4E12">
            <w:pPr>
              <w:rPr>
                <w:ins w:id="193" w:author="Správce" w:date="2024-01-15T14:28:00Z"/>
                <w:del w:id="194" w:author="Admin" w:date="2024-02-07T12:50:00Z"/>
                <w:sz w:val="18"/>
                <w:szCs w:val="18"/>
              </w:rPr>
            </w:pPr>
          </w:p>
          <w:p w14:paraId="66303D6C" w14:textId="3ECD7EBC" w:rsidR="00354B9D" w:rsidRPr="00686E52" w:rsidRDefault="00354B9D" w:rsidP="00ED4E12">
            <w:pPr>
              <w:rPr>
                <w:sz w:val="18"/>
                <w:szCs w:val="18"/>
              </w:rPr>
            </w:pPr>
            <w:ins w:id="195" w:author="Správce" w:date="2024-01-15T14:28:00Z">
              <w:r>
                <w:rPr>
                  <w:sz w:val="18"/>
                  <w:szCs w:val="18"/>
                </w:rPr>
                <w:t>Adresa trvalého bydliště:</w:t>
              </w:r>
            </w:ins>
          </w:p>
        </w:tc>
        <w:tc>
          <w:tcPr>
            <w:tcW w:w="5273" w:type="dxa"/>
          </w:tcPr>
          <w:p w14:paraId="63B13C90" w14:textId="77777777" w:rsidR="00AA0CB0" w:rsidRPr="00686E52" w:rsidRDefault="00AA0CB0" w:rsidP="00ED4E12">
            <w:pPr>
              <w:rPr>
                <w:sz w:val="18"/>
                <w:szCs w:val="18"/>
              </w:rPr>
            </w:pPr>
            <w:r w:rsidRPr="00686E52">
              <w:rPr>
                <w:sz w:val="18"/>
                <w:szCs w:val="18"/>
              </w:rPr>
              <w:t>Mobil/telefon domů:</w:t>
            </w:r>
          </w:p>
          <w:p w14:paraId="216D4279" w14:textId="77777777" w:rsidR="00AA0CB0" w:rsidRPr="00686E52" w:rsidRDefault="00AA0CB0" w:rsidP="00ED4E12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E</w:t>
            </w:r>
            <w:r w:rsidRPr="00686E52">
              <w:rPr>
                <w:sz w:val="18"/>
                <w:szCs w:val="18"/>
              </w:rPr>
              <w:t>-mail:</w:t>
            </w:r>
          </w:p>
        </w:tc>
      </w:tr>
    </w:tbl>
    <w:p w14:paraId="2F26EA5C" w14:textId="77777777" w:rsidR="00AA0CB0" w:rsidRPr="00AA0CB0" w:rsidRDefault="00AA0CB0" w:rsidP="002E6B76">
      <w:pPr>
        <w:spacing w:after="0"/>
        <w:jc w:val="center"/>
        <w:rPr>
          <w:b/>
          <w:bCs/>
          <w:sz w:val="16"/>
          <w:szCs w:val="16"/>
          <w:u w:val="single"/>
        </w:rPr>
      </w:pPr>
    </w:p>
    <w:p w14:paraId="02F99CDF" w14:textId="77777777" w:rsidR="00AA0CB0" w:rsidRPr="002E6B76" w:rsidRDefault="00AA0CB0" w:rsidP="00AA0CB0">
      <w:pPr>
        <w:rPr>
          <w:b/>
          <w:sz w:val="24"/>
          <w:szCs w:val="24"/>
        </w:rPr>
      </w:pPr>
      <w:r w:rsidRPr="002E6B76">
        <w:rPr>
          <w:b/>
          <w:sz w:val="24"/>
          <w:szCs w:val="24"/>
        </w:rPr>
        <w:t>Účastnický poplatek: ………………………. Kč/ 1 dítě / 1 turnus</w:t>
      </w:r>
    </w:p>
    <w:p w14:paraId="5DA5E771" w14:textId="77777777" w:rsidR="005D6811" w:rsidRPr="00617FD5" w:rsidRDefault="00AA0CB0" w:rsidP="00AA0CB0">
      <w:pPr>
        <w:pStyle w:val="Odstavecseseznamem"/>
        <w:numPr>
          <w:ilvl w:val="0"/>
          <w:numId w:val="1"/>
        </w:numPr>
        <w:rPr>
          <w:b/>
          <w:i/>
          <w:sz w:val="20"/>
          <w:szCs w:val="20"/>
        </w:rPr>
      </w:pPr>
      <w:r w:rsidRPr="00617FD5">
        <w:rPr>
          <w:b/>
          <w:i/>
          <w:sz w:val="20"/>
          <w:szCs w:val="20"/>
        </w:rPr>
        <w:t>Přihlášku, včetně přílo</w:t>
      </w:r>
      <w:r w:rsidR="00063C62" w:rsidRPr="00617FD5">
        <w:rPr>
          <w:b/>
          <w:i/>
          <w:sz w:val="20"/>
          <w:szCs w:val="20"/>
        </w:rPr>
        <w:t>hy č.</w:t>
      </w:r>
      <w:r w:rsidRPr="00617FD5">
        <w:rPr>
          <w:b/>
          <w:i/>
          <w:sz w:val="20"/>
          <w:szCs w:val="20"/>
        </w:rPr>
        <w:t xml:space="preserve"> </w:t>
      </w:r>
      <w:r w:rsidR="00063C62" w:rsidRPr="00617FD5">
        <w:rPr>
          <w:b/>
          <w:i/>
          <w:sz w:val="20"/>
          <w:szCs w:val="20"/>
        </w:rPr>
        <w:t xml:space="preserve">1 </w:t>
      </w:r>
      <w:r w:rsidR="00C36882" w:rsidRPr="00617FD5">
        <w:rPr>
          <w:b/>
          <w:i/>
          <w:sz w:val="20"/>
          <w:szCs w:val="20"/>
        </w:rPr>
        <w:t xml:space="preserve">(Smlouva o poskytování) </w:t>
      </w:r>
      <w:r w:rsidRPr="00617FD5">
        <w:rPr>
          <w:b/>
          <w:i/>
          <w:sz w:val="20"/>
          <w:szCs w:val="20"/>
        </w:rPr>
        <w:t xml:space="preserve">odevzdejte kontaktní osobě </w:t>
      </w:r>
      <w:r w:rsidRPr="00617FD5">
        <w:rPr>
          <w:i/>
          <w:sz w:val="20"/>
          <w:szCs w:val="20"/>
        </w:rPr>
        <w:t>příslušného tábora</w:t>
      </w:r>
      <w:r w:rsidR="005D6811" w:rsidRPr="00617FD5">
        <w:rPr>
          <w:i/>
          <w:sz w:val="20"/>
          <w:szCs w:val="20"/>
        </w:rPr>
        <w:t xml:space="preserve"> </w:t>
      </w:r>
      <w:r w:rsidRPr="00617FD5">
        <w:rPr>
          <w:b/>
          <w:i/>
          <w:sz w:val="20"/>
          <w:szCs w:val="20"/>
        </w:rPr>
        <w:t xml:space="preserve">do </w:t>
      </w:r>
    </w:p>
    <w:p w14:paraId="3D03DB7F" w14:textId="1A697F14" w:rsidR="00AA0CB0" w:rsidRPr="0027665C" w:rsidRDefault="0027665C" w:rsidP="005D6811">
      <w:pPr>
        <w:pStyle w:val="Odstavecseseznamem"/>
        <w:rPr>
          <w:b/>
          <w:i/>
          <w:color w:val="000000" w:themeColor="text1"/>
          <w:sz w:val="20"/>
          <w:szCs w:val="20"/>
        </w:rPr>
      </w:pPr>
      <w:r w:rsidRPr="0027665C">
        <w:rPr>
          <w:b/>
          <w:i/>
          <w:color w:val="000000" w:themeColor="text1"/>
          <w:sz w:val="20"/>
          <w:szCs w:val="20"/>
        </w:rPr>
        <w:t>…………</w:t>
      </w:r>
      <w:r>
        <w:rPr>
          <w:b/>
          <w:i/>
          <w:color w:val="000000" w:themeColor="text1"/>
          <w:sz w:val="20"/>
          <w:szCs w:val="20"/>
        </w:rPr>
        <w:t>……… 202</w:t>
      </w:r>
      <w:r w:rsidR="003E4F56">
        <w:rPr>
          <w:b/>
          <w:i/>
          <w:color w:val="000000" w:themeColor="text1"/>
          <w:sz w:val="20"/>
          <w:szCs w:val="20"/>
        </w:rPr>
        <w:t>5</w:t>
      </w:r>
      <w:r>
        <w:rPr>
          <w:b/>
          <w:i/>
          <w:color w:val="000000" w:themeColor="text1"/>
          <w:sz w:val="20"/>
          <w:szCs w:val="20"/>
        </w:rPr>
        <w:t xml:space="preserve">. </w:t>
      </w:r>
    </w:p>
    <w:p w14:paraId="580871BA" w14:textId="23631C0E" w:rsidR="00AA0CB0" w:rsidRPr="00617FD5" w:rsidRDefault="00AA0CB0" w:rsidP="00AA0CB0">
      <w:pPr>
        <w:pStyle w:val="Odstavecseseznamem"/>
        <w:numPr>
          <w:ilvl w:val="0"/>
          <w:numId w:val="1"/>
        </w:numPr>
        <w:rPr>
          <w:b/>
          <w:i/>
          <w:sz w:val="20"/>
          <w:szCs w:val="20"/>
        </w:rPr>
      </w:pPr>
      <w:r w:rsidRPr="00617FD5">
        <w:rPr>
          <w:b/>
          <w:i/>
          <w:sz w:val="20"/>
          <w:szCs w:val="20"/>
        </w:rPr>
        <w:t>Platbu ve výši …</w:t>
      </w:r>
      <w:r w:rsidR="00B959EE" w:rsidRPr="00617FD5">
        <w:rPr>
          <w:b/>
          <w:i/>
          <w:sz w:val="20"/>
          <w:szCs w:val="20"/>
        </w:rPr>
        <w:t>…</w:t>
      </w:r>
      <w:r w:rsidR="005D6811" w:rsidRPr="00617FD5">
        <w:rPr>
          <w:b/>
          <w:i/>
          <w:sz w:val="20"/>
          <w:szCs w:val="20"/>
        </w:rPr>
        <w:t>……</w:t>
      </w:r>
      <w:proofErr w:type="gramStart"/>
      <w:r w:rsidR="005D6811" w:rsidRPr="00617FD5">
        <w:rPr>
          <w:b/>
          <w:i/>
          <w:sz w:val="20"/>
          <w:szCs w:val="20"/>
        </w:rPr>
        <w:t>…….</w:t>
      </w:r>
      <w:proofErr w:type="gramEnd"/>
      <w:r w:rsidR="005D6811" w:rsidRPr="00617FD5">
        <w:rPr>
          <w:b/>
          <w:i/>
          <w:sz w:val="20"/>
          <w:szCs w:val="20"/>
        </w:rPr>
        <w:t>.</w:t>
      </w:r>
      <w:r w:rsidRPr="00617FD5">
        <w:rPr>
          <w:b/>
          <w:i/>
          <w:sz w:val="20"/>
          <w:szCs w:val="20"/>
        </w:rPr>
        <w:t>Kč</w:t>
      </w:r>
      <w:r w:rsidRPr="00617FD5">
        <w:rPr>
          <w:i/>
          <w:sz w:val="20"/>
          <w:szCs w:val="20"/>
        </w:rPr>
        <w:t>/1 dítě/1 turnus</w:t>
      </w:r>
      <w:r w:rsidRPr="00617FD5">
        <w:rPr>
          <w:b/>
          <w:i/>
          <w:sz w:val="20"/>
          <w:szCs w:val="20"/>
        </w:rPr>
        <w:t xml:space="preserve"> provedete v hotovosti při odevzdání přihlášky.</w:t>
      </w:r>
    </w:p>
    <w:p w14:paraId="56FFCE33" w14:textId="6FC0D9B7" w:rsidR="00AA0CB0" w:rsidRPr="00617FD5" w:rsidRDefault="00AA0CB0" w:rsidP="00AA0CB0">
      <w:pPr>
        <w:pStyle w:val="Odstavecseseznamem"/>
        <w:numPr>
          <w:ilvl w:val="0"/>
          <w:numId w:val="1"/>
        </w:numPr>
        <w:rPr>
          <w:b/>
          <w:i/>
          <w:sz w:val="20"/>
          <w:szCs w:val="20"/>
        </w:rPr>
      </w:pPr>
      <w:r w:rsidRPr="00617FD5">
        <w:rPr>
          <w:b/>
          <w:i/>
          <w:sz w:val="20"/>
          <w:szCs w:val="20"/>
        </w:rPr>
        <w:t xml:space="preserve">Příloha č. </w:t>
      </w:r>
      <w:r w:rsidR="00C36882" w:rsidRPr="00617FD5">
        <w:rPr>
          <w:b/>
          <w:i/>
          <w:sz w:val="20"/>
          <w:szCs w:val="20"/>
        </w:rPr>
        <w:t xml:space="preserve">2, 3 </w:t>
      </w:r>
      <w:del w:id="196" w:author="Admin" w:date="2024-02-21T14:54:00Z">
        <w:r w:rsidR="00C36882" w:rsidRPr="00617FD5" w:rsidDel="004A4C15">
          <w:rPr>
            <w:b/>
            <w:i/>
            <w:sz w:val="20"/>
            <w:szCs w:val="20"/>
          </w:rPr>
          <w:delText>a 4</w:delText>
        </w:r>
      </w:del>
      <w:r w:rsidR="00C36882" w:rsidRPr="00617FD5">
        <w:rPr>
          <w:b/>
          <w:i/>
          <w:sz w:val="20"/>
          <w:szCs w:val="20"/>
        </w:rPr>
        <w:t xml:space="preserve"> odevzdejte</w:t>
      </w:r>
      <w:r w:rsidRPr="00617FD5">
        <w:rPr>
          <w:b/>
          <w:i/>
          <w:sz w:val="20"/>
          <w:szCs w:val="20"/>
        </w:rPr>
        <w:t xml:space="preserve"> až v den nástupu na tábor (s podpisem v den nástupu). </w:t>
      </w:r>
    </w:p>
    <w:p w14:paraId="5C14DEF1" w14:textId="062084C2" w:rsidR="007D2C9E" w:rsidRPr="00913521" w:rsidRDefault="007D2C9E" w:rsidP="00AA0CB0">
      <w:pPr>
        <w:rPr>
          <w:b/>
          <w:iCs/>
          <w:color w:val="FF0000"/>
          <w:sz w:val="20"/>
          <w:szCs w:val="20"/>
          <w:shd w:val="clear" w:color="auto" w:fill="FFFFFF"/>
          <w:rPrChange w:id="197" w:author="Admin" w:date="2024-02-07T12:50:00Z">
            <w:rPr>
              <w:b/>
              <w:iCs/>
              <w:color w:val="222222"/>
              <w:shd w:val="clear" w:color="auto" w:fill="FFFFFF"/>
            </w:rPr>
          </w:rPrChange>
        </w:rPr>
      </w:pPr>
      <w:r w:rsidRPr="00913521">
        <w:rPr>
          <w:b/>
          <w:iCs/>
          <w:color w:val="FF0000"/>
          <w:sz w:val="20"/>
          <w:szCs w:val="20"/>
          <w:shd w:val="clear" w:color="auto" w:fill="FFFFFF"/>
          <w:rPrChange w:id="198" w:author="Admin" w:date="2024-02-07T12:50:00Z">
            <w:rPr>
              <w:b/>
              <w:iCs/>
              <w:color w:val="222222"/>
              <w:shd w:val="clear" w:color="auto" w:fill="FFFFFF"/>
            </w:rPr>
          </w:rPrChange>
        </w:rPr>
        <w:t>Bez těchto náležitostí nebude přihláška akceptována a dítě nebude na tábor přijato</w:t>
      </w:r>
      <w:r w:rsidR="00913521" w:rsidRPr="00913521">
        <w:rPr>
          <w:b/>
          <w:iCs/>
          <w:color w:val="FF0000"/>
          <w:sz w:val="20"/>
          <w:szCs w:val="20"/>
          <w:shd w:val="clear" w:color="auto" w:fill="FFFFFF"/>
        </w:rPr>
        <w:t>. Odevzdáním přihlášky se zavazuji k platbě účastnického poplatku. Účastnický poplatek je nevratný, je možné za sebe najít náhradníka.</w:t>
      </w:r>
    </w:p>
    <w:p w14:paraId="27B9B8BE" w14:textId="77ACD836" w:rsidR="002E6B76" w:rsidRPr="003F6E86" w:rsidRDefault="002E6B76" w:rsidP="002E6B76">
      <w:pPr>
        <w:pStyle w:val="Odstavecseseznamem"/>
        <w:spacing w:after="0" w:line="240" w:lineRule="auto"/>
        <w:ind w:left="0"/>
        <w:jc w:val="both"/>
        <w:rPr>
          <w:sz w:val="20"/>
          <w:szCs w:val="20"/>
          <w:rPrChange w:id="199" w:author="Admin" w:date="2024-02-07T12:50:00Z">
            <w:rPr/>
          </w:rPrChange>
        </w:rPr>
      </w:pPr>
      <w:r w:rsidRPr="003F6E86">
        <w:rPr>
          <w:sz w:val="20"/>
          <w:szCs w:val="20"/>
          <w:rPrChange w:id="200" w:author="Admin" w:date="2024-02-07T12:50:00Z">
            <w:rPr/>
          </w:rPrChange>
        </w:rPr>
        <w:t xml:space="preserve">Souhlasím, ve smyslu zákona č. 101/2000 Sb. O ochraně osobních údajů, se </w:t>
      </w:r>
      <w:r w:rsidRPr="003F6E86">
        <w:rPr>
          <w:b/>
          <w:sz w:val="20"/>
          <w:szCs w:val="20"/>
          <w:rPrChange w:id="201" w:author="Admin" w:date="2024-02-07T12:50:00Z">
            <w:rPr>
              <w:b/>
            </w:rPr>
          </w:rPrChange>
        </w:rPr>
        <w:t>zpracováním osobních údajů</w:t>
      </w:r>
      <w:r w:rsidRPr="003F6E86">
        <w:rPr>
          <w:sz w:val="20"/>
          <w:szCs w:val="20"/>
          <w:rPrChange w:id="202" w:author="Admin" w:date="2024-02-07T12:50:00Z">
            <w:rPr/>
          </w:rPrChange>
        </w:rPr>
        <w:t xml:space="preserve"> svého dítěte </w:t>
      </w:r>
      <w:r w:rsidR="0046061C" w:rsidRPr="003F6E86">
        <w:rPr>
          <w:sz w:val="20"/>
          <w:szCs w:val="20"/>
          <w:rPrChange w:id="203" w:author="Admin" w:date="2024-02-07T12:50:00Z">
            <w:rPr/>
          </w:rPrChange>
        </w:rPr>
        <w:t xml:space="preserve">MAS </w:t>
      </w:r>
      <w:r w:rsidRPr="003F6E86">
        <w:rPr>
          <w:sz w:val="20"/>
          <w:szCs w:val="20"/>
          <w:rPrChange w:id="204" w:author="Admin" w:date="2024-02-07T12:50:00Z">
            <w:rPr/>
          </w:rPrChange>
        </w:rPr>
        <w:t>Podchlumí</w:t>
      </w:r>
      <w:r w:rsidR="0046061C" w:rsidRPr="003F6E86">
        <w:rPr>
          <w:sz w:val="20"/>
          <w:szCs w:val="20"/>
          <w:rPrChange w:id="205" w:author="Admin" w:date="2024-02-07T12:50:00Z">
            <w:rPr/>
          </w:rPrChange>
        </w:rPr>
        <w:t>m</w:t>
      </w:r>
      <w:r w:rsidRPr="003F6E86">
        <w:rPr>
          <w:sz w:val="20"/>
          <w:szCs w:val="20"/>
          <w:rPrChange w:id="206" w:author="Admin" w:date="2024-02-07T12:50:00Z">
            <w:rPr/>
          </w:rPrChange>
        </w:rPr>
        <w:t xml:space="preserve">, a to až do doby, kdy tento svůj souhlas písemně odvolám. Souhlasím </w:t>
      </w:r>
      <w:r w:rsidR="003758E3" w:rsidRPr="003F6E86">
        <w:rPr>
          <w:sz w:val="20"/>
          <w:szCs w:val="20"/>
          <w:rPrChange w:id="207" w:author="Admin" w:date="2024-02-07T12:50:00Z">
            <w:rPr/>
          </w:rPrChange>
        </w:rPr>
        <w:t xml:space="preserve">též </w:t>
      </w:r>
      <w:r w:rsidRPr="003F6E86">
        <w:rPr>
          <w:sz w:val="20"/>
          <w:szCs w:val="20"/>
          <w:rPrChange w:id="208" w:author="Admin" w:date="2024-02-07T12:50:00Z">
            <w:rPr/>
          </w:rPrChange>
        </w:rPr>
        <w:t>s</w:t>
      </w:r>
      <w:r w:rsidR="003758E3" w:rsidRPr="003F6E86">
        <w:rPr>
          <w:sz w:val="20"/>
          <w:szCs w:val="20"/>
          <w:rPrChange w:id="209" w:author="Admin" w:date="2024-02-07T12:50:00Z">
            <w:rPr/>
          </w:rPrChange>
        </w:rPr>
        <w:t xml:space="preserve"> pořízením i zveřejněním </w:t>
      </w:r>
      <w:r w:rsidR="003758E3" w:rsidRPr="003F6E86">
        <w:rPr>
          <w:b/>
          <w:sz w:val="20"/>
          <w:szCs w:val="20"/>
          <w:rPrChange w:id="210" w:author="Admin" w:date="2024-02-07T12:50:00Z">
            <w:rPr>
              <w:b/>
            </w:rPr>
          </w:rPrChange>
        </w:rPr>
        <w:t>fotografického a audiovizuálního materiálu</w:t>
      </w:r>
      <w:r w:rsidRPr="003F6E86">
        <w:rPr>
          <w:sz w:val="20"/>
          <w:szCs w:val="20"/>
          <w:rPrChange w:id="211" w:author="Admin" w:date="2024-02-07T12:50:00Z">
            <w:rPr/>
          </w:rPrChange>
        </w:rPr>
        <w:t>, s jejich archivací a použitím při prezentaci a propagaci</w:t>
      </w:r>
      <w:r w:rsidR="003758E3" w:rsidRPr="003F6E86">
        <w:rPr>
          <w:sz w:val="20"/>
          <w:szCs w:val="20"/>
          <w:rPrChange w:id="212" w:author="Admin" w:date="2024-02-07T12:50:00Z">
            <w:rPr/>
          </w:rPrChange>
        </w:rPr>
        <w:t>.</w:t>
      </w:r>
    </w:p>
    <w:p w14:paraId="1AF107CC" w14:textId="77777777" w:rsidR="00AA0CB0" w:rsidRPr="003F6E86" w:rsidRDefault="002E6B76" w:rsidP="002E6B76">
      <w:pPr>
        <w:pStyle w:val="Odstavecseseznamem"/>
        <w:spacing w:after="0" w:line="240" w:lineRule="auto"/>
        <w:ind w:left="0"/>
        <w:jc w:val="both"/>
        <w:rPr>
          <w:sz w:val="20"/>
          <w:szCs w:val="20"/>
          <w:rPrChange w:id="213" w:author="Admin" w:date="2024-02-07T12:50:00Z">
            <w:rPr/>
          </w:rPrChange>
        </w:rPr>
      </w:pPr>
      <w:r w:rsidRPr="003F6E86">
        <w:rPr>
          <w:sz w:val="20"/>
          <w:szCs w:val="20"/>
          <w:rPrChange w:id="214" w:author="Admin" w:date="2024-02-07T12:50:00Z">
            <w:rPr/>
          </w:rPrChange>
        </w:rPr>
        <w:t xml:space="preserve">A dále prohlašuji, že moje dítě </w:t>
      </w:r>
      <w:r w:rsidR="003758E3" w:rsidRPr="003F6E86">
        <w:rPr>
          <w:sz w:val="20"/>
          <w:szCs w:val="20"/>
          <w:rPrChange w:id="215" w:author="Admin" w:date="2024-02-07T12:50:00Z">
            <w:rPr/>
          </w:rPrChange>
        </w:rPr>
        <w:t xml:space="preserve">je </w:t>
      </w:r>
      <w:r w:rsidR="003758E3" w:rsidRPr="003F6E86">
        <w:rPr>
          <w:b/>
          <w:sz w:val="20"/>
          <w:szCs w:val="20"/>
          <w:rPrChange w:id="216" w:author="Admin" w:date="2024-02-07T12:50:00Z">
            <w:rPr>
              <w:b/>
            </w:rPr>
          </w:rPrChange>
        </w:rPr>
        <w:t>sebeobslužné</w:t>
      </w:r>
      <w:r w:rsidR="003758E3" w:rsidRPr="003F6E86">
        <w:rPr>
          <w:sz w:val="20"/>
          <w:szCs w:val="20"/>
          <w:rPrChange w:id="217" w:author="Admin" w:date="2024-02-07T12:50:00Z">
            <w:rPr/>
          </w:rPrChange>
        </w:rPr>
        <w:t xml:space="preserve"> (oblékání, obutí, WC a hygiena) přiměřeně svému věku a nevyžaduje péči asistenta. Pokud tomu tak není, jsem povinen asistenta svému dítěti na daný turnus tábora zajistit. </w:t>
      </w:r>
    </w:p>
    <w:p w14:paraId="2BC4EE7C" w14:textId="77777777" w:rsidR="002E6B76" w:rsidRDefault="002E6B76" w:rsidP="00AA0CB0">
      <w:pPr>
        <w:pStyle w:val="Odstavecseseznamem"/>
        <w:spacing w:after="0" w:line="240" w:lineRule="auto"/>
        <w:ind w:left="0"/>
      </w:pPr>
    </w:p>
    <w:p w14:paraId="2D221582" w14:textId="77777777" w:rsidR="004A4C15" w:rsidRDefault="004A4C15" w:rsidP="00AA0CB0">
      <w:pPr>
        <w:pStyle w:val="Odstavecseseznamem"/>
        <w:spacing w:after="0" w:line="240" w:lineRule="auto"/>
        <w:ind w:left="0"/>
        <w:rPr>
          <w:ins w:id="218" w:author="Admin" w:date="2024-02-21T14:54:00Z"/>
        </w:rPr>
      </w:pPr>
    </w:p>
    <w:p w14:paraId="4E5E9F76" w14:textId="5BE92882" w:rsidR="00AA0CB0" w:rsidRDefault="00AA0CB0" w:rsidP="00C5127E">
      <w:pPr>
        <w:pStyle w:val="Odstavecseseznamem"/>
        <w:spacing w:after="0" w:line="240" w:lineRule="auto"/>
        <w:ind w:left="0"/>
      </w:pPr>
      <w:r w:rsidRPr="007C4DF6">
        <w:t>V ……………………………………… dne ………………………</w:t>
      </w:r>
      <w:proofErr w:type="gramStart"/>
      <w:r w:rsidRPr="007C4DF6">
        <w:t>…….</w:t>
      </w:r>
      <w:proofErr w:type="gramEnd"/>
      <w:r w:rsidRPr="007C4DF6">
        <w:t xml:space="preserve">                </w:t>
      </w:r>
      <w:r w:rsidR="00C5127E">
        <w:t xml:space="preserve">                            </w:t>
      </w:r>
      <w:r w:rsidRPr="007C4DF6">
        <w:t>..…………………………………………</w:t>
      </w:r>
      <w:r w:rsidR="00B959EE">
        <w:t>…</w:t>
      </w:r>
      <w:r w:rsidRPr="007C4DF6">
        <w:t xml:space="preserve">                                                                                                  </w:t>
      </w:r>
      <w:r>
        <w:t xml:space="preserve">         </w:t>
      </w:r>
      <w:r w:rsidR="00C5127E">
        <w:tab/>
      </w:r>
      <w:r w:rsidR="00C5127E">
        <w:tab/>
      </w:r>
      <w:r w:rsidR="00C5127E">
        <w:tab/>
      </w:r>
      <w:r w:rsidR="00C5127E">
        <w:tab/>
      </w:r>
      <w:r w:rsidR="00C5127E">
        <w:tab/>
      </w:r>
      <w:r w:rsidR="00C5127E">
        <w:tab/>
      </w:r>
      <w:r w:rsidR="00C5127E">
        <w:tab/>
      </w:r>
      <w:r w:rsidR="00C5127E">
        <w:tab/>
      </w:r>
      <w:r w:rsidR="00C5127E">
        <w:tab/>
        <w:t xml:space="preserve">           </w:t>
      </w:r>
      <w:r w:rsidRPr="007C4DF6">
        <w:t xml:space="preserve"> podpis zákonného zástupce</w:t>
      </w:r>
    </w:p>
    <w:p w14:paraId="7E7E0CDE" w14:textId="77777777" w:rsidR="00DA0C49" w:rsidRDefault="00DA0C49" w:rsidP="00AA0CB0">
      <w:pPr>
        <w:spacing w:after="0" w:line="240" w:lineRule="auto"/>
        <w:rPr>
          <w:i/>
          <w:sz w:val="20"/>
          <w:szCs w:val="20"/>
        </w:rPr>
      </w:pPr>
    </w:p>
    <w:p w14:paraId="1F185F6A" w14:textId="115B815A" w:rsidR="00AA0CB0" w:rsidRDefault="00AA0CB0" w:rsidP="00AA0CB0">
      <w:pPr>
        <w:spacing w:after="0" w:line="240" w:lineRule="auto"/>
        <w:rPr>
          <w:ins w:id="219" w:author="Admin" w:date="2024-02-07T11:59:00Z"/>
          <w:i/>
          <w:sz w:val="20"/>
          <w:szCs w:val="20"/>
        </w:rPr>
      </w:pPr>
      <w:r w:rsidRPr="0046061C">
        <w:rPr>
          <w:i/>
          <w:sz w:val="20"/>
          <w:szCs w:val="20"/>
        </w:rPr>
        <w:t>Poznámka: Přihláška se podává na každý tábor a za každé dítě (sourozence) zvlášť</w:t>
      </w:r>
    </w:p>
    <w:p w14:paraId="78A52911" w14:textId="74DB5D71" w:rsidR="00E605DC" w:rsidRDefault="00E605DC" w:rsidP="00AA0CB0">
      <w:pPr>
        <w:spacing w:after="0" w:line="240" w:lineRule="auto"/>
        <w:rPr>
          <w:ins w:id="220" w:author="Admin" w:date="2024-02-07T12:00:00Z"/>
          <w:i/>
          <w:sz w:val="20"/>
          <w:szCs w:val="20"/>
        </w:rPr>
      </w:pPr>
      <w:ins w:id="221" w:author="Admin" w:date="2024-02-07T12:00:00Z">
        <w:r>
          <w:rPr>
            <w:i/>
            <w:sz w:val="20"/>
            <w:szCs w:val="20"/>
          </w:rPr>
          <w:t>Smlouva o poskytování služeb péče o děti se vyplňuje za všechny vaše děti na tábo</w:t>
        </w:r>
      </w:ins>
      <w:r w:rsidR="00C5127E">
        <w:rPr>
          <w:i/>
          <w:sz w:val="20"/>
          <w:szCs w:val="20"/>
        </w:rPr>
        <w:t>ře</w:t>
      </w:r>
    </w:p>
    <w:p w14:paraId="74B72E56" w14:textId="7D8C6A77" w:rsidR="00E605DC" w:rsidRDefault="00E605DC" w:rsidP="00AA0CB0">
      <w:pPr>
        <w:spacing w:after="0" w:line="240" w:lineRule="auto"/>
        <w:rPr>
          <w:i/>
          <w:sz w:val="20"/>
          <w:szCs w:val="20"/>
        </w:rPr>
      </w:pPr>
      <w:ins w:id="222" w:author="Admin" w:date="2024-02-07T12:00:00Z">
        <w:r>
          <w:rPr>
            <w:i/>
            <w:sz w:val="20"/>
            <w:szCs w:val="20"/>
          </w:rPr>
          <w:t xml:space="preserve">Monitorovací list </w:t>
        </w:r>
      </w:ins>
      <w:ins w:id="223" w:author="Admin" w:date="2024-02-07T12:01:00Z">
        <w:r>
          <w:rPr>
            <w:i/>
            <w:sz w:val="20"/>
            <w:szCs w:val="20"/>
          </w:rPr>
          <w:t>–</w:t>
        </w:r>
      </w:ins>
      <w:ins w:id="224" w:author="Admin" w:date="2024-02-07T12:00:00Z">
        <w:r>
          <w:rPr>
            <w:i/>
            <w:sz w:val="20"/>
            <w:szCs w:val="20"/>
          </w:rPr>
          <w:t xml:space="preserve"> </w:t>
        </w:r>
      </w:ins>
      <w:ins w:id="225" w:author="Admin" w:date="2024-02-07T12:02:00Z">
        <w:r>
          <w:rPr>
            <w:i/>
            <w:sz w:val="20"/>
            <w:szCs w:val="20"/>
          </w:rPr>
          <w:t>za jedno zúčastněné dítě stačí monitorovací list od jednoho rodiče, za dva a více dětí, vyplní</w:t>
        </w:r>
      </w:ins>
      <w:ins w:id="226" w:author="Admin" w:date="2024-02-07T12:03:00Z">
        <w:r>
          <w:rPr>
            <w:i/>
            <w:sz w:val="20"/>
            <w:szCs w:val="20"/>
          </w:rPr>
          <w:t xml:space="preserve"> monitorovací list</w:t>
        </w:r>
      </w:ins>
      <w:ins w:id="227" w:author="Admin" w:date="2024-02-07T12:02:00Z">
        <w:r>
          <w:rPr>
            <w:i/>
            <w:sz w:val="20"/>
            <w:szCs w:val="20"/>
          </w:rPr>
          <w:t xml:space="preserve"> otec i matka </w:t>
        </w:r>
      </w:ins>
      <w:ins w:id="228" w:author="Admin" w:date="2024-02-07T12:03:00Z">
        <w:r>
          <w:rPr>
            <w:i/>
            <w:sz w:val="20"/>
            <w:szCs w:val="20"/>
          </w:rPr>
          <w:t>dětí</w:t>
        </w:r>
      </w:ins>
    </w:p>
    <w:p w14:paraId="2D40B902" w14:textId="77777777" w:rsidR="00DA0C49" w:rsidRPr="00B959EE" w:rsidRDefault="00DA0C49" w:rsidP="00AA0CB0">
      <w:pPr>
        <w:spacing w:after="0" w:line="240" w:lineRule="auto"/>
        <w:rPr>
          <w:i/>
          <w:sz w:val="20"/>
          <w:szCs w:val="20"/>
        </w:rPr>
      </w:pPr>
    </w:p>
    <w:p w14:paraId="05112E6B" w14:textId="77777777" w:rsidR="00AA0CB0" w:rsidRPr="003758E3" w:rsidRDefault="00AA0CB0" w:rsidP="00AA0CB0">
      <w:pPr>
        <w:spacing w:after="0" w:line="240" w:lineRule="auto"/>
        <w:rPr>
          <w:i/>
          <w:sz w:val="8"/>
          <w:szCs w:val="8"/>
        </w:rPr>
      </w:pPr>
    </w:p>
    <w:p w14:paraId="7F2E683A" w14:textId="77777777" w:rsidR="00AA0CB0" w:rsidRPr="003758E3" w:rsidRDefault="00AA0CB0" w:rsidP="00AA0CB0">
      <w:pPr>
        <w:spacing w:after="0" w:line="240" w:lineRule="auto"/>
        <w:rPr>
          <w:i/>
          <w:sz w:val="8"/>
          <w:szCs w:val="8"/>
        </w:rPr>
        <w:sectPr w:rsidR="00AA0CB0" w:rsidRPr="003758E3" w:rsidSect="002E6B76">
          <w:headerReference w:type="default" r:id="rId8"/>
          <w:footerReference w:type="default" r:id="rId9"/>
          <w:pgSz w:w="11906" w:h="16838"/>
          <w:pgMar w:top="720" w:right="991" w:bottom="426" w:left="720" w:header="284" w:footer="432" w:gutter="0"/>
          <w:cols w:space="708"/>
          <w:docGrid w:linePitch="360"/>
        </w:sectPr>
      </w:pPr>
    </w:p>
    <w:p w14:paraId="393C2AC8" w14:textId="77777777" w:rsidR="0046061C" w:rsidDel="004A4C15" w:rsidRDefault="0046061C" w:rsidP="002E6B76">
      <w:pPr>
        <w:spacing w:after="0" w:line="240" w:lineRule="auto"/>
        <w:rPr>
          <w:del w:id="233" w:author="Admin" w:date="2024-02-21T14:54:00Z"/>
          <w:i/>
          <w:sz w:val="16"/>
          <w:szCs w:val="16"/>
        </w:rPr>
      </w:pPr>
    </w:p>
    <w:p w14:paraId="0D5BA250" w14:textId="68E1EEA5" w:rsidR="003758E3" w:rsidRPr="00C159C1" w:rsidRDefault="00AA0CB0" w:rsidP="002E6B76">
      <w:pPr>
        <w:spacing w:after="0" w:line="240" w:lineRule="auto"/>
        <w:rPr>
          <w:i/>
          <w:color w:val="FF0000"/>
          <w:sz w:val="16"/>
          <w:szCs w:val="16"/>
          <w:rPrChange w:id="234" w:author="Správce" w:date="2024-01-15T13:50:00Z">
            <w:rPr>
              <w:i/>
              <w:sz w:val="16"/>
              <w:szCs w:val="16"/>
            </w:rPr>
          </w:rPrChange>
        </w:rPr>
      </w:pPr>
      <w:r w:rsidRPr="00C159C1">
        <w:rPr>
          <w:i/>
          <w:color w:val="FF0000"/>
          <w:sz w:val="16"/>
          <w:szCs w:val="16"/>
          <w:rPrChange w:id="235" w:author="Správce" w:date="2024-01-15T13:50:00Z">
            <w:rPr>
              <w:i/>
              <w:sz w:val="16"/>
              <w:szCs w:val="16"/>
            </w:rPr>
          </w:rPrChange>
        </w:rPr>
        <w:t xml:space="preserve">Příloha č. </w:t>
      </w:r>
      <w:r w:rsidR="00DC792D" w:rsidRPr="00C159C1">
        <w:rPr>
          <w:i/>
          <w:color w:val="FF0000"/>
          <w:sz w:val="16"/>
          <w:szCs w:val="16"/>
          <w:rPrChange w:id="236" w:author="Správce" w:date="2024-01-15T13:50:00Z">
            <w:rPr>
              <w:i/>
              <w:sz w:val="16"/>
              <w:szCs w:val="16"/>
            </w:rPr>
          </w:rPrChange>
        </w:rPr>
        <w:t>1</w:t>
      </w:r>
      <w:r w:rsidRPr="00C159C1">
        <w:rPr>
          <w:i/>
          <w:color w:val="FF0000"/>
          <w:sz w:val="16"/>
          <w:szCs w:val="16"/>
          <w:rPrChange w:id="237" w:author="Správce" w:date="2024-01-15T13:50:00Z">
            <w:rPr>
              <w:i/>
              <w:sz w:val="16"/>
              <w:szCs w:val="16"/>
            </w:rPr>
          </w:rPrChange>
        </w:rPr>
        <w:t xml:space="preserve"> – </w:t>
      </w:r>
      <w:r w:rsidR="00DC792D" w:rsidRPr="00C159C1">
        <w:rPr>
          <w:i/>
          <w:color w:val="FF0000"/>
          <w:sz w:val="16"/>
          <w:szCs w:val="16"/>
          <w:rPrChange w:id="238" w:author="Správce" w:date="2024-01-15T13:50:00Z">
            <w:rPr>
              <w:i/>
              <w:sz w:val="16"/>
              <w:szCs w:val="16"/>
            </w:rPr>
          </w:rPrChange>
        </w:rPr>
        <w:t>Smlouva o poskytování služeb péče o děti</w:t>
      </w:r>
    </w:p>
    <w:p w14:paraId="0F6E8FDD" w14:textId="21752900" w:rsidR="0053145E" w:rsidRPr="00C159C1" w:rsidRDefault="00AA0CB0" w:rsidP="002E6B76">
      <w:pPr>
        <w:spacing w:after="0" w:line="240" w:lineRule="auto"/>
        <w:rPr>
          <w:i/>
          <w:color w:val="FF0000"/>
          <w:sz w:val="16"/>
          <w:szCs w:val="16"/>
          <w:rPrChange w:id="239" w:author="Správce" w:date="2024-01-15T13:50:00Z">
            <w:rPr>
              <w:i/>
              <w:sz w:val="16"/>
              <w:szCs w:val="16"/>
            </w:rPr>
          </w:rPrChange>
        </w:rPr>
      </w:pPr>
      <w:r w:rsidRPr="00C159C1">
        <w:rPr>
          <w:i/>
          <w:color w:val="FF0000"/>
          <w:sz w:val="16"/>
          <w:szCs w:val="16"/>
          <w:rPrChange w:id="240" w:author="Správce" w:date="2024-01-15T13:50:00Z">
            <w:rPr>
              <w:i/>
              <w:sz w:val="16"/>
              <w:szCs w:val="16"/>
            </w:rPr>
          </w:rPrChange>
        </w:rPr>
        <w:t xml:space="preserve">Příloha č. </w:t>
      </w:r>
      <w:r w:rsidR="00DC792D" w:rsidRPr="00C159C1">
        <w:rPr>
          <w:i/>
          <w:color w:val="FF0000"/>
          <w:sz w:val="16"/>
          <w:szCs w:val="16"/>
          <w:rPrChange w:id="241" w:author="Správce" w:date="2024-01-15T13:50:00Z">
            <w:rPr>
              <w:i/>
              <w:sz w:val="16"/>
              <w:szCs w:val="16"/>
            </w:rPr>
          </w:rPrChange>
        </w:rPr>
        <w:t>2 – informační list dítěte</w:t>
      </w:r>
    </w:p>
    <w:p w14:paraId="1F91B8A0" w14:textId="267D6F6D" w:rsidR="007D2C9E" w:rsidRDefault="007D2C9E" w:rsidP="002E6B76">
      <w:pPr>
        <w:spacing w:after="0" w:line="240" w:lineRule="auto"/>
        <w:rPr>
          <w:i/>
          <w:color w:val="FF0000"/>
          <w:sz w:val="16"/>
          <w:szCs w:val="16"/>
        </w:rPr>
      </w:pPr>
      <w:r w:rsidRPr="00C159C1">
        <w:rPr>
          <w:i/>
          <w:color w:val="FF0000"/>
          <w:sz w:val="16"/>
          <w:szCs w:val="16"/>
          <w:rPrChange w:id="242" w:author="Správce" w:date="2024-01-15T13:50:00Z">
            <w:rPr>
              <w:i/>
              <w:sz w:val="16"/>
              <w:szCs w:val="16"/>
            </w:rPr>
          </w:rPrChange>
        </w:rPr>
        <w:t xml:space="preserve">Příloha č. </w:t>
      </w:r>
      <w:r w:rsidR="00DC792D" w:rsidRPr="00C159C1">
        <w:rPr>
          <w:i/>
          <w:color w:val="FF0000"/>
          <w:sz w:val="16"/>
          <w:szCs w:val="16"/>
          <w:rPrChange w:id="243" w:author="Správce" w:date="2024-01-15T13:50:00Z">
            <w:rPr>
              <w:i/>
              <w:sz w:val="16"/>
              <w:szCs w:val="16"/>
            </w:rPr>
          </w:rPrChange>
        </w:rPr>
        <w:t>3 – monitorovací list podpořené osoby</w:t>
      </w:r>
    </w:p>
    <w:p w14:paraId="6DE756F2" w14:textId="11CDF538" w:rsidR="00DC792D" w:rsidRPr="00C159C1" w:rsidRDefault="00DC792D" w:rsidP="002E6B76">
      <w:pPr>
        <w:spacing w:after="0" w:line="240" w:lineRule="auto"/>
        <w:rPr>
          <w:color w:val="FF0000"/>
          <w:rPrChange w:id="244" w:author="Správce" w:date="2024-01-15T13:50:00Z">
            <w:rPr/>
          </w:rPrChange>
        </w:rPr>
      </w:pPr>
      <w:del w:id="245" w:author="Admin" w:date="2024-02-21T14:54:00Z">
        <w:r w:rsidRPr="00C159C1" w:rsidDel="004A4C15">
          <w:rPr>
            <w:i/>
            <w:color w:val="FF0000"/>
            <w:sz w:val="16"/>
            <w:szCs w:val="16"/>
            <w:rPrChange w:id="246" w:author="Správce" w:date="2024-01-15T13:50:00Z">
              <w:rPr>
                <w:i/>
                <w:sz w:val="16"/>
                <w:szCs w:val="16"/>
              </w:rPr>
            </w:rPrChange>
          </w:rPr>
          <w:delText>Příloha č. 4 – Čestné prohlášení a GDPR</w:delText>
        </w:r>
      </w:del>
    </w:p>
    <w:sectPr w:rsidR="00DC792D" w:rsidRPr="00C159C1" w:rsidSect="00BE003A">
      <w:type w:val="continuous"/>
      <w:pgSz w:w="11906" w:h="16838"/>
      <w:pgMar w:top="720" w:right="720" w:bottom="426" w:left="720" w:header="284" w:footer="432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1FAB1" w14:textId="77777777" w:rsidR="006069D7" w:rsidRDefault="006069D7" w:rsidP="004E0139">
      <w:pPr>
        <w:spacing w:after="0" w:line="240" w:lineRule="auto"/>
      </w:pPr>
      <w:r>
        <w:separator/>
      </w:r>
    </w:p>
  </w:endnote>
  <w:endnote w:type="continuationSeparator" w:id="0">
    <w:p w14:paraId="093210DD" w14:textId="77777777" w:rsidR="006069D7" w:rsidRDefault="006069D7" w:rsidP="004E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8136192"/>
      <w:docPartObj>
        <w:docPartGallery w:val="Page Numbers (Bottom of Page)"/>
        <w:docPartUnique/>
      </w:docPartObj>
    </w:sdtPr>
    <w:sdtEndPr/>
    <w:sdtContent>
      <w:p w14:paraId="08D3378C" w14:textId="11D93430" w:rsidR="0053145E" w:rsidRDefault="0053145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B9D">
          <w:rPr>
            <w:noProof/>
          </w:rPr>
          <w:t>1</w:t>
        </w:r>
        <w:r>
          <w:fldChar w:fldCharType="end"/>
        </w:r>
      </w:p>
    </w:sdtContent>
  </w:sdt>
  <w:p w14:paraId="2A06A30B" w14:textId="77777777" w:rsidR="0053145E" w:rsidRDefault="005314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49377" w14:textId="77777777" w:rsidR="006069D7" w:rsidRDefault="006069D7" w:rsidP="004E0139">
      <w:pPr>
        <w:spacing w:after="0" w:line="240" w:lineRule="auto"/>
      </w:pPr>
      <w:bookmarkStart w:id="0" w:name="_Hlk37233517"/>
      <w:bookmarkEnd w:id="0"/>
      <w:r>
        <w:separator/>
      </w:r>
    </w:p>
  </w:footnote>
  <w:footnote w:type="continuationSeparator" w:id="0">
    <w:p w14:paraId="102CAA90" w14:textId="77777777" w:rsidR="006069D7" w:rsidRDefault="006069D7" w:rsidP="004E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E8A9D" w14:textId="3C6738D6" w:rsidR="00CA3F5A" w:rsidRDefault="00CA3F5A" w:rsidP="00CA3F5A">
    <w:pPr>
      <w:pStyle w:val="Zhlav"/>
    </w:pPr>
    <w:r>
      <w:t xml:space="preserve">             </w:t>
    </w:r>
    <w:moveToRangeStart w:id="229" w:author="Admin" w:date="2024-02-07T12:04:00Z" w:name="move158199914"/>
    <w:moveTo w:id="230" w:author="Admin" w:date="2024-02-07T12:04:00Z">
      <w:r w:rsidR="00E40CF5">
        <w:rPr>
          <w:rFonts w:ascii="Arial" w:eastAsia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29CD050A" wp14:editId="41CF1144">
            <wp:extent cx="2057178" cy="533400"/>
            <wp:effectExtent l="0" t="0" r="635" b="0"/>
            <wp:docPr id="1670534337" name="Obrázek 1670534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412" cy="54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moveTo>
    <w:moveToRangeEnd w:id="229"/>
    <w:r>
      <w:t xml:space="preserve"> </w:t>
    </w:r>
    <w:moveFromRangeStart w:id="231" w:author="Admin" w:date="2024-02-07T12:04:00Z" w:name="move158199914"/>
    <w:moveFrom w:id="232" w:author="Admin" w:date="2024-02-07T12:04:00Z">
      <w:r w:rsidR="00E53CB9" w:rsidDel="00E40CF5">
        <w:rPr>
          <w:rFonts w:ascii="Arial" w:eastAsia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32444253" wp14:editId="103243E0">
            <wp:extent cx="1362075" cy="353169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308" cy="357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moveFrom>
    <w:moveFromRangeEnd w:id="231"/>
    <w:r>
      <w:t xml:space="preserve">    </w:t>
    </w:r>
    <w:r w:rsidR="00463DB6">
      <w:t xml:space="preserve">                                                            </w:t>
    </w:r>
    <w:r w:rsidR="00463DB6">
      <w:rPr>
        <w:noProof/>
      </w:rPr>
      <w:drawing>
        <wp:inline distT="0" distB="0" distL="0" distR="0" wp14:anchorId="5988C048" wp14:editId="1CB417C8">
          <wp:extent cx="1162050" cy="451574"/>
          <wp:effectExtent l="0" t="0" r="0" b="5715"/>
          <wp:docPr id="7742650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040" cy="4550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FB5F49"/>
    <w:multiLevelType w:val="hybridMultilevel"/>
    <w:tmpl w:val="87765C9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7879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min">
    <w15:presenceInfo w15:providerId="None" w15:userId="Admin"/>
  </w15:person>
  <w15:person w15:author="Správce">
    <w15:presenceInfo w15:providerId="None" w15:userId="Správ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comments="0" w:insDel="0" w:formatting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139"/>
    <w:rsid w:val="0001760E"/>
    <w:rsid w:val="00040895"/>
    <w:rsid w:val="00042D8E"/>
    <w:rsid w:val="00063C62"/>
    <w:rsid w:val="000A5B63"/>
    <w:rsid w:val="000A6A88"/>
    <w:rsid w:val="000E725F"/>
    <w:rsid w:val="00107FD8"/>
    <w:rsid w:val="00134CF9"/>
    <w:rsid w:val="001A1F0B"/>
    <w:rsid w:val="001A5556"/>
    <w:rsid w:val="00202104"/>
    <w:rsid w:val="00213209"/>
    <w:rsid w:val="00246A2A"/>
    <w:rsid w:val="0027665C"/>
    <w:rsid w:val="00277F98"/>
    <w:rsid w:val="002B3AB1"/>
    <w:rsid w:val="002E6B76"/>
    <w:rsid w:val="00354B9D"/>
    <w:rsid w:val="003758E3"/>
    <w:rsid w:val="003830B1"/>
    <w:rsid w:val="00384ACA"/>
    <w:rsid w:val="00392056"/>
    <w:rsid w:val="003C6D49"/>
    <w:rsid w:val="003E4F56"/>
    <w:rsid w:val="003F6E86"/>
    <w:rsid w:val="0046061C"/>
    <w:rsid w:val="00463DB6"/>
    <w:rsid w:val="004764CA"/>
    <w:rsid w:val="004A4C15"/>
    <w:rsid w:val="004E0139"/>
    <w:rsid w:val="0053145E"/>
    <w:rsid w:val="005566AF"/>
    <w:rsid w:val="005B616E"/>
    <w:rsid w:val="005D6811"/>
    <w:rsid w:val="00601725"/>
    <w:rsid w:val="006069D7"/>
    <w:rsid w:val="00617FD5"/>
    <w:rsid w:val="0065119F"/>
    <w:rsid w:val="00685571"/>
    <w:rsid w:val="006C5D1A"/>
    <w:rsid w:val="0070719D"/>
    <w:rsid w:val="0073642F"/>
    <w:rsid w:val="007D2C9E"/>
    <w:rsid w:val="008178F0"/>
    <w:rsid w:val="00827B87"/>
    <w:rsid w:val="00845557"/>
    <w:rsid w:val="008A4788"/>
    <w:rsid w:val="008C51DC"/>
    <w:rsid w:val="008E7403"/>
    <w:rsid w:val="00913521"/>
    <w:rsid w:val="00925807"/>
    <w:rsid w:val="00936FBA"/>
    <w:rsid w:val="00940AE1"/>
    <w:rsid w:val="009E4777"/>
    <w:rsid w:val="00A8400C"/>
    <w:rsid w:val="00AA0CB0"/>
    <w:rsid w:val="00AE56A0"/>
    <w:rsid w:val="00B31251"/>
    <w:rsid w:val="00B959EE"/>
    <w:rsid w:val="00BA585E"/>
    <w:rsid w:val="00BE003A"/>
    <w:rsid w:val="00C159C1"/>
    <w:rsid w:val="00C16B25"/>
    <w:rsid w:val="00C23D98"/>
    <w:rsid w:val="00C36882"/>
    <w:rsid w:val="00C44A83"/>
    <w:rsid w:val="00C45FB6"/>
    <w:rsid w:val="00C5127E"/>
    <w:rsid w:val="00CA3F5A"/>
    <w:rsid w:val="00CE3693"/>
    <w:rsid w:val="00D33BBF"/>
    <w:rsid w:val="00D43F2D"/>
    <w:rsid w:val="00D63215"/>
    <w:rsid w:val="00DA0C49"/>
    <w:rsid w:val="00DC792D"/>
    <w:rsid w:val="00DD5336"/>
    <w:rsid w:val="00DF7C81"/>
    <w:rsid w:val="00E40CF5"/>
    <w:rsid w:val="00E513BC"/>
    <w:rsid w:val="00E53CB9"/>
    <w:rsid w:val="00E605DC"/>
    <w:rsid w:val="00F3271E"/>
    <w:rsid w:val="00F401FA"/>
    <w:rsid w:val="00F7417D"/>
    <w:rsid w:val="00FA53F6"/>
    <w:rsid w:val="00FF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5866C7E"/>
  <w15:docId w15:val="{9F22858E-9B63-49AF-99CF-13435C1C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0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E0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1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E0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139"/>
  </w:style>
  <w:style w:type="paragraph" w:styleId="Zpat">
    <w:name w:val="footer"/>
    <w:basedOn w:val="Normln"/>
    <w:link w:val="ZpatChar"/>
    <w:uiPriority w:val="99"/>
    <w:unhideWhenUsed/>
    <w:rsid w:val="004E0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139"/>
  </w:style>
  <w:style w:type="table" w:styleId="Mkatabulky">
    <w:name w:val="Table Grid"/>
    <w:basedOn w:val="Normlntabulka"/>
    <w:uiPriority w:val="59"/>
    <w:rsid w:val="00FF15C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3145E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E513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513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ze">
    <w:name w:val="Revision"/>
    <w:hidden/>
    <w:uiPriority w:val="99"/>
    <w:semiHidden/>
    <w:rsid w:val="00246A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E080-D650-4168-BFA3-6C678380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408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30</cp:revision>
  <cp:lastPrinted>2020-05-19T11:06:00Z</cp:lastPrinted>
  <dcterms:created xsi:type="dcterms:W3CDTF">2023-04-28T14:27:00Z</dcterms:created>
  <dcterms:modified xsi:type="dcterms:W3CDTF">2025-02-25T12:51:00Z</dcterms:modified>
</cp:coreProperties>
</file>